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D00" w:rsidRDefault="00A24D00" w:rsidP="00A24D00">
      <w:pPr>
        <w:pStyle w:val="ConsPlusTitle"/>
        <w:jc w:val="center"/>
        <w:rPr>
          <w:rFonts w:ascii="Times New Roman" w:hAnsi="Times New Roman" w:cs="Times New Roman"/>
          <w:szCs w:val="24"/>
        </w:rPr>
      </w:pPr>
    </w:p>
    <w:p w:rsidR="00A24D00" w:rsidRDefault="00A24D00" w:rsidP="00A24D00">
      <w:pPr>
        <w:pStyle w:val="ConsPlusTitle"/>
        <w:jc w:val="center"/>
        <w:rPr>
          <w:rFonts w:ascii="Times New Roman" w:hAnsi="Times New Roman" w:cs="Times New Roman"/>
          <w:szCs w:val="24"/>
        </w:rPr>
      </w:pPr>
    </w:p>
    <w:p w:rsidR="00A24D00" w:rsidRPr="00A24D00" w:rsidRDefault="00A24D00" w:rsidP="00A24D0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A24D00" w:rsidRPr="00A24D00" w:rsidRDefault="00A24D00" w:rsidP="00A24D0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</w:p>
    <w:p w:rsidR="00A24D00" w:rsidRPr="00A24D00" w:rsidRDefault="00A24D00" w:rsidP="00A24D0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 xml:space="preserve">«Выдача разрешения на условно разрешенный вид использования </w:t>
      </w:r>
    </w:p>
    <w:p w:rsidR="00A24D00" w:rsidRPr="00A24D00" w:rsidRDefault="00A24D00" w:rsidP="00A24D0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земельного участка или объекта капитального строительства»</w:t>
      </w:r>
    </w:p>
    <w:p w:rsidR="00A24D00" w:rsidRPr="00A24D00" w:rsidRDefault="00A24D00" w:rsidP="00A24D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4D00" w:rsidRPr="00A24D00" w:rsidRDefault="00A24D00" w:rsidP="00A24D0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24D00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A24D00" w:rsidRPr="00A24D00" w:rsidRDefault="00A24D00" w:rsidP="00A24D00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24D00" w:rsidRPr="00A24D00" w:rsidRDefault="00A24D00" w:rsidP="00A24D0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24D00">
        <w:rPr>
          <w:rFonts w:ascii="Times New Roman" w:hAnsi="Times New Roman" w:cs="Times New Roman"/>
          <w:b/>
          <w:sz w:val="28"/>
          <w:szCs w:val="28"/>
        </w:rPr>
        <w:t>Предмет регулирования регламента</w:t>
      </w:r>
    </w:p>
    <w:p w:rsidR="00A24D00" w:rsidRPr="00A24D00" w:rsidRDefault="00A24D00" w:rsidP="00A24D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4D00" w:rsidRPr="00A24D00" w:rsidRDefault="00A24D00" w:rsidP="00A24D0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1. Административный регламент предоставления муниципальной услуги «Выдача разрешения на условно разрешенный вид использования земельного участка или объекта капитального строительства» (далее – муниципальная услуга) определяет сроки и последовательность действий (далее – административная процедура), осуществляемых органом местного самоуправления при подготовке и выдаче разрешения на условно разрешенный вид использования земельного участка или объекта капитального строительства.</w:t>
      </w:r>
    </w:p>
    <w:p w:rsidR="00A24D00" w:rsidRPr="00A24D00" w:rsidRDefault="00A24D00" w:rsidP="00A24D00">
      <w:pPr>
        <w:autoSpaceDE w:val="0"/>
        <w:autoSpaceDN w:val="0"/>
        <w:adjustRightInd w:val="0"/>
        <w:ind w:firstLine="567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2. Административный регламент применяется в случаях, если вид разрешенного использования земельного участка или объекта капитального строительства определен в качестве условно разрешенного вида использования в Правилах землепользования и застройки муниципального образования.</w:t>
      </w:r>
    </w:p>
    <w:p w:rsidR="00A24D00" w:rsidRPr="00A24D00" w:rsidRDefault="00A24D00" w:rsidP="00A24D00">
      <w:pPr>
        <w:autoSpaceDE w:val="0"/>
        <w:autoSpaceDN w:val="0"/>
        <w:adjustRightInd w:val="0"/>
        <w:ind w:firstLine="567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Административный регламент не распространяется на правоотношения, связанные с использованием земельных участков и объектов капитального строительства, расположенных на них, на которые не распространяется действие градостроительных регламентов и для которых градостроительные регламенты не устанавливаются.</w:t>
      </w:r>
    </w:p>
    <w:p w:rsidR="00A24D00" w:rsidRPr="00A24D00" w:rsidRDefault="00A24D00" w:rsidP="00A24D0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24D00" w:rsidRPr="00A24D00" w:rsidRDefault="00A24D00" w:rsidP="00A24D00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24D00">
        <w:rPr>
          <w:rFonts w:ascii="Times New Roman" w:hAnsi="Times New Roman" w:cs="Times New Roman"/>
          <w:b/>
          <w:sz w:val="28"/>
          <w:szCs w:val="28"/>
        </w:rPr>
        <w:t>Круг заявителей</w:t>
      </w:r>
    </w:p>
    <w:p w:rsidR="00A24D00" w:rsidRPr="00A24D00" w:rsidRDefault="00A24D00" w:rsidP="00A24D0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3. Заявители на получение муниципальной услуги: физическое или юридическое лицо, заинтересованное в выдаче разрешения на условно разрешенный вид использования земельного участка или объекта капитального строительства.</w:t>
      </w:r>
    </w:p>
    <w:p w:rsidR="00A24D00" w:rsidRPr="00A24D00" w:rsidRDefault="00A24D00" w:rsidP="00A24D0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От имени заявителей могут выступать их представители, имеющие право в соответствии с законодательством Российской Федерации либо в силу наделения их в порядке, установленном законодательством Российской Федерации, полномочиями выступать от их имени.</w:t>
      </w:r>
    </w:p>
    <w:p w:rsidR="00A24D00" w:rsidRPr="00A24D00" w:rsidRDefault="00A24D00" w:rsidP="00A24D0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24D00" w:rsidRPr="00A24D00" w:rsidRDefault="00A24D00" w:rsidP="00A24D00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24D00">
        <w:rPr>
          <w:rFonts w:ascii="Times New Roman" w:hAnsi="Times New Roman" w:cs="Times New Roman"/>
          <w:b/>
          <w:sz w:val="28"/>
          <w:szCs w:val="28"/>
        </w:rPr>
        <w:t>Требования к порядку информирования о предоставлении муниципальной услуги</w:t>
      </w:r>
    </w:p>
    <w:p w:rsidR="00A24D00" w:rsidRPr="00A24D00" w:rsidRDefault="00A24D00" w:rsidP="00A24D0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 xml:space="preserve">4. Наименование органа местного самоуправления: Администрация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Благодарновский</w:t>
      </w:r>
      <w:proofErr w:type="spellEnd"/>
      <w:ins w:id="0" w:author="пк" w:date="2017-10-04T09:55:00Z">
        <w:r w:rsidRPr="00A24D00">
          <w:rPr>
            <w:rFonts w:ascii="Times New Roman" w:hAnsi="Times New Roman" w:cs="Times New Roman"/>
            <w:sz w:val="28"/>
            <w:szCs w:val="28"/>
          </w:rPr>
          <w:t xml:space="preserve"> </w:t>
        </w:r>
      </w:ins>
      <w:r w:rsidRPr="00A24D00">
        <w:rPr>
          <w:rFonts w:ascii="Times New Roman" w:hAnsi="Times New Roman" w:cs="Times New Roman"/>
          <w:sz w:val="28"/>
          <w:szCs w:val="28"/>
        </w:rPr>
        <w:t xml:space="preserve">сельсовет </w:t>
      </w:r>
      <w:proofErr w:type="spellStart"/>
      <w:r w:rsidRPr="00A24D00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Pr="00A24D00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области.</w:t>
      </w:r>
    </w:p>
    <w:p w:rsidR="00A24D00" w:rsidRPr="00A24D00" w:rsidRDefault="00A24D00" w:rsidP="00A24D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lastRenderedPageBreak/>
        <w:t>Почтовый адрес: 46118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A24D00">
        <w:rPr>
          <w:rFonts w:ascii="Times New Roman" w:hAnsi="Times New Roman" w:cs="Times New Roman"/>
          <w:sz w:val="28"/>
          <w:szCs w:val="28"/>
        </w:rPr>
        <w:t xml:space="preserve">, Оренбургская область, Ташлинский район, с. </w:t>
      </w:r>
      <w:proofErr w:type="gramStart"/>
      <w:r>
        <w:rPr>
          <w:rFonts w:ascii="Times New Roman" w:hAnsi="Times New Roman" w:cs="Times New Roman"/>
          <w:sz w:val="28"/>
          <w:szCs w:val="28"/>
        </w:rPr>
        <w:t>Благодарное</w:t>
      </w:r>
      <w:proofErr w:type="gramEnd"/>
      <w:r w:rsidRPr="00A24D00">
        <w:rPr>
          <w:rFonts w:ascii="Times New Roman" w:hAnsi="Times New Roman" w:cs="Times New Roman"/>
          <w:sz w:val="28"/>
          <w:szCs w:val="28"/>
        </w:rPr>
        <w:t xml:space="preserve"> ул. </w:t>
      </w:r>
      <w:r>
        <w:rPr>
          <w:rFonts w:ascii="Times New Roman" w:hAnsi="Times New Roman" w:cs="Times New Roman"/>
          <w:sz w:val="28"/>
          <w:szCs w:val="28"/>
        </w:rPr>
        <w:t>Советская</w:t>
      </w:r>
      <w:del w:id="1" w:author="пк" w:date="2017-10-04T09:56:00Z">
        <w:r w:rsidRPr="00A24D00" w:rsidDel="00A228CF">
          <w:rPr>
            <w:rFonts w:ascii="Times New Roman" w:hAnsi="Times New Roman" w:cs="Times New Roman"/>
            <w:sz w:val="28"/>
            <w:szCs w:val="28"/>
          </w:rPr>
          <w:delText xml:space="preserve"> </w:delText>
        </w:r>
      </w:del>
      <w:r>
        <w:rPr>
          <w:rFonts w:ascii="Times New Roman" w:hAnsi="Times New Roman" w:cs="Times New Roman"/>
          <w:sz w:val="28"/>
          <w:szCs w:val="28"/>
        </w:rPr>
        <w:t>20</w:t>
      </w:r>
      <w:r w:rsidRPr="00A24D00">
        <w:rPr>
          <w:rFonts w:ascii="Times New Roman" w:hAnsi="Times New Roman" w:cs="Times New Roman"/>
          <w:sz w:val="28"/>
          <w:szCs w:val="28"/>
        </w:rPr>
        <w:t>.</w:t>
      </w:r>
    </w:p>
    <w:p w:rsidR="00A24D00" w:rsidRPr="00A24D00" w:rsidRDefault="00A24D00" w:rsidP="00A24D0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 xml:space="preserve">Адрес электронной почты органа местного самоуправления: </w:t>
      </w:r>
      <w:r>
        <w:rPr>
          <w:rFonts w:ascii="Times New Roman" w:hAnsi="Times New Roman" w:cs="Times New Roman"/>
          <w:sz w:val="28"/>
          <w:szCs w:val="28"/>
        </w:rPr>
        <w:t>461180</w:t>
      </w:r>
      <w:r w:rsidRPr="00A24D00">
        <w:rPr>
          <w:rFonts w:ascii="Times New Roman" w:hAnsi="Times New Roman" w:cs="Times New Roman"/>
          <w:sz w:val="28"/>
          <w:szCs w:val="28"/>
        </w:rPr>
        <w:t>@</w:t>
      </w:r>
      <w:r w:rsidRPr="00A24D00">
        <w:rPr>
          <w:rFonts w:ascii="Times New Roman" w:hAnsi="Times New Roman" w:cs="Times New Roman"/>
          <w:sz w:val="28"/>
          <w:szCs w:val="28"/>
          <w:lang w:val="en-US"/>
        </w:rPr>
        <w:t>l</w:t>
      </w:r>
      <w:r>
        <w:rPr>
          <w:rFonts w:ascii="Times New Roman" w:hAnsi="Times New Roman" w:cs="Times New Roman"/>
          <w:sz w:val="28"/>
          <w:szCs w:val="28"/>
          <w:lang w:val="en-US"/>
        </w:rPr>
        <w:t>ist</w:t>
      </w:r>
      <w:r w:rsidRPr="00A24D0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24D0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A24D00">
        <w:rPr>
          <w:rFonts w:ascii="Times New Roman" w:hAnsi="Times New Roman" w:cs="Times New Roman"/>
          <w:sz w:val="28"/>
          <w:szCs w:val="28"/>
        </w:rPr>
        <w:t>.</w:t>
      </w:r>
    </w:p>
    <w:p w:rsidR="00A24D00" w:rsidRPr="00A24D00" w:rsidRDefault="00A24D00" w:rsidP="00A24D0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Адрес официального сайта органа местного самоуправления: http://</w:t>
      </w:r>
      <w:r w:rsidRPr="00A24D00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A24D0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24D00">
        <w:rPr>
          <w:rFonts w:ascii="Times New Roman" w:hAnsi="Times New Roman" w:cs="Times New Roman"/>
          <w:sz w:val="28"/>
          <w:szCs w:val="28"/>
        </w:rPr>
        <w:t>tl.orb.ru</w:t>
      </w:r>
      <w:proofErr w:type="spellEnd"/>
      <w:r w:rsidRPr="00A24D00">
        <w:rPr>
          <w:rFonts w:ascii="Times New Roman" w:hAnsi="Times New Roman" w:cs="Times New Roman"/>
          <w:sz w:val="28"/>
          <w:szCs w:val="28"/>
        </w:rPr>
        <w:t>/.</w:t>
      </w:r>
    </w:p>
    <w:p w:rsidR="00A24D00" w:rsidRPr="00A24D00" w:rsidRDefault="00A24D00" w:rsidP="00A24D0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График работы органа местного самоуправления:</w:t>
      </w:r>
    </w:p>
    <w:p w:rsidR="00A24D00" w:rsidRPr="00A24D00" w:rsidRDefault="00A24D00" w:rsidP="00A24D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 xml:space="preserve">          понедельник - пятница: 9.00-17.00</w:t>
      </w:r>
    </w:p>
    <w:p w:rsidR="00A24D00" w:rsidRPr="00A24D00" w:rsidRDefault="00A24D00" w:rsidP="00A24D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 xml:space="preserve">          обеденный перерыв: 13.00-14.00</w:t>
      </w:r>
    </w:p>
    <w:p w:rsidR="00A24D00" w:rsidRPr="00A24D00" w:rsidRDefault="00A24D00" w:rsidP="00A24D0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суббота - воскресенье: выходные дни</w:t>
      </w:r>
    </w:p>
    <w:p w:rsidR="00A24D00" w:rsidRPr="00A24D00" w:rsidRDefault="00A24D00" w:rsidP="00A24D0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5. Информация о месте нахождения, графике работы, контактных телефонах специалистов органа местного самоуправления, уполномоченных на предоставление муниципальной услуги, указывается на официальном сайте органа местного самоуправления в сети «Интернет»: http://</w:t>
      </w:r>
      <w:r w:rsidRPr="00A24D00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A24D0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24D00">
        <w:rPr>
          <w:rFonts w:ascii="Times New Roman" w:hAnsi="Times New Roman" w:cs="Times New Roman"/>
          <w:sz w:val="28"/>
          <w:szCs w:val="28"/>
        </w:rPr>
        <w:t>tl.orb.ru</w:t>
      </w:r>
      <w:proofErr w:type="spellEnd"/>
      <w:r w:rsidRPr="00A24D00">
        <w:rPr>
          <w:rFonts w:ascii="Times New Roman" w:hAnsi="Times New Roman" w:cs="Times New Roman"/>
          <w:sz w:val="28"/>
          <w:szCs w:val="28"/>
        </w:rPr>
        <w:t>/ (далее – официальный сайт), на информационных стендах в залах приёма заявителей в органе местного самоуправления.</w:t>
      </w:r>
    </w:p>
    <w:p w:rsidR="00A24D00" w:rsidRPr="00A24D00" w:rsidRDefault="00A24D00" w:rsidP="00A24D0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6. Информация о месте нахождения, графике работы, контактных телефонах государственных органов, органов местного самоуправления, организаций, участвующих в предоставлении муниципальной услуги, указывается на официальном сайте органа местного самоуправления.</w:t>
      </w:r>
    </w:p>
    <w:p w:rsidR="00A24D00" w:rsidRPr="00A24D00" w:rsidRDefault="00A24D00" w:rsidP="00A24D0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A24D00">
        <w:rPr>
          <w:rFonts w:ascii="Times New Roman" w:hAnsi="Times New Roman" w:cs="Times New Roman"/>
          <w:sz w:val="28"/>
          <w:szCs w:val="28"/>
        </w:rPr>
        <w:t>Информация о месте нахождения, графике работы, контактных телефонах многофункциональных центров предоставления государственных и муниципальных услуг (далее – МФЦ), участвующих в предоставлении муниципальной услуги (при наличии Соглашений о взаимодействии заключённых между многофункциональными центрами и органом местного самоуправления) (далее – Соглашение о взаимодействии) указывается на официальном сайте органа местного самоуправления, информационных стендах органа местного самоуправления.</w:t>
      </w:r>
      <w:proofErr w:type="gramEnd"/>
    </w:p>
    <w:p w:rsidR="00A24D00" w:rsidRPr="00A24D00" w:rsidRDefault="00A24D00" w:rsidP="00A24D0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 xml:space="preserve">8. Информация </w:t>
      </w: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 вопросам предоставления услуг, которые являются необходимыми и обязательными для предоставления муниципальной услуги </w:t>
      </w:r>
      <w:r w:rsidRPr="00A24D00">
        <w:rPr>
          <w:rFonts w:ascii="Times New Roman" w:hAnsi="Times New Roman" w:cs="Times New Roman"/>
          <w:sz w:val="28"/>
          <w:szCs w:val="28"/>
        </w:rPr>
        <w:t xml:space="preserve">(при наличии соответствующего </w:t>
      </w: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нормативного правового акта представительного органа местного самоуправления</w:t>
      </w:r>
      <w:r w:rsidRPr="00A24D00">
        <w:rPr>
          <w:rFonts w:ascii="Times New Roman" w:hAnsi="Times New Roman" w:cs="Times New Roman"/>
          <w:sz w:val="28"/>
          <w:szCs w:val="28"/>
        </w:rPr>
        <w:t>) указывается на официальном сайте органа местного самоуправления и информационных стендах.</w:t>
      </w:r>
    </w:p>
    <w:p w:rsidR="00A24D00" w:rsidRPr="00A24D00" w:rsidRDefault="00A24D00" w:rsidP="00A24D0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9. Информация о муниципальной услуге, размещаемая на информационных стендах органа местного самоуправления, содержит следующие сведения:</w:t>
      </w:r>
    </w:p>
    <w:p w:rsidR="00A24D00" w:rsidRPr="00A24D00" w:rsidRDefault="00A24D00" w:rsidP="00A24D0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1) место нахождения, график (режим) работы, номера телефонов, адреса электронной почты;</w:t>
      </w:r>
    </w:p>
    <w:p w:rsidR="00A24D00" w:rsidRPr="00A24D00" w:rsidRDefault="00A24D00" w:rsidP="00A24D0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2) блок-схема предоставления муниципальной услуги;</w:t>
      </w:r>
    </w:p>
    <w:p w:rsidR="00A24D00" w:rsidRPr="00A24D00" w:rsidRDefault="00A24D00" w:rsidP="00A24D0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3) категория получателей муниципальной услуги;</w:t>
      </w:r>
    </w:p>
    <w:p w:rsidR="00A24D00" w:rsidRPr="00A24D00" w:rsidRDefault="00A24D00" w:rsidP="00A24D0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4) перечень документов, необходимых для получения муниципальной услуги;</w:t>
      </w:r>
    </w:p>
    <w:p w:rsidR="00A24D00" w:rsidRPr="00A24D00" w:rsidRDefault="00A24D00" w:rsidP="00A24D0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5) образец заявления для предоставления муниципальной услуги;</w:t>
      </w:r>
    </w:p>
    <w:p w:rsidR="00A24D00" w:rsidRPr="00A24D00" w:rsidRDefault="00A24D00" w:rsidP="00A24D0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6) основания для отказа в приёме документов для предоставления муниципальной услуги;</w:t>
      </w:r>
    </w:p>
    <w:p w:rsidR="00A24D00" w:rsidRPr="00A24D00" w:rsidRDefault="00A24D00" w:rsidP="00A24D0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7) основания отказа в предоставлении муниципальной услуги.</w:t>
      </w:r>
    </w:p>
    <w:p w:rsidR="00A24D00" w:rsidRPr="00A24D00" w:rsidRDefault="00A24D00" w:rsidP="00A24D0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hAnsi="Times New Roman" w:cs="Times New Roman"/>
          <w:sz w:val="28"/>
          <w:szCs w:val="28"/>
        </w:rPr>
        <w:lastRenderedPageBreak/>
        <w:t>10. Информация о муниципальной услуге, в том числе о ходе ее предоставления, может быть получена по телефону, а также</w:t>
      </w: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электронной форме</w:t>
      </w:r>
      <w:r w:rsidRPr="00A24D00">
        <w:rPr>
          <w:rFonts w:ascii="Times New Roman" w:hAnsi="Times New Roman" w:cs="Times New Roman"/>
          <w:sz w:val="28"/>
          <w:szCs w:val="28"/>
        </w:rPr>
        <w:t xml:space="preserve"> </w:t>
      </w:r>
      <w:r w:rsidRPr="00A24D00">
        <w:rPr>
          <w:rFonts w:ascii="Times New Roman" w:hAnsi="Times New Roman" w:cs="Times New Roman"/>
          <w:sz w:val="28"/>
          <w:szCs w:val="28"/>
          <w:lang w:eastAsia="en-US"/>
        </w:rPr>
        <w:t xml:space="preserve">через «Единый интернет-портал государственных и муниципальных услуг» </w:t>
      </w:r>
      <w:proofErr w:type="spellStart"/>
      <w:r w:rsidRPr="00A24D00">
        <w:rPr>
          <w:rFonts w:ascii="Times New Roman" w:hAnsi="Times New Roman" w:cs="Times New Roman"/>
          <w:sz w:val="28"/>
          <w:szCs w:val="28"/>
          <w:lang w:eastAsia="en-US"/>
        </w:rPr>
        <w:t>www.gosuslugi.ru</w:t>
      </w:r>
      <w:proofErr w:type="spellEnd"/>
      <w:r w:rsidRPr="00A24D00">
        <w:rPr>
          <w:rFonts w:ascii="Times New Roman" w:hAnsi="Times New Roman" w:cs="Times New Roman"/>
          <w:sz w:val="28"/>
          <w:szCs w:val="28"/>
          <w:lang w:eastAsia="en-US"/>
        </w:rPr>
        <w:t xml:space="preserve"> (далее </w:t>
      </w:r>
      <w:r w:rsidRPr="00A24D00">
        <w:rPr>
          <w:rFonts w:ascii="Times New Roman" w:hAnsi="Times New Roman" w:cs="Times New Roman"/>
          <w:sz w:val="28"/>
          <w:szCs w:val="28"/>
        </w:rPr>
        <w:t xml:space="preserve">– </w:t>
      </w:r>
      <w:r w:rsidRPr="00A24D00">
        <w:rPr>
          <w:rFonts w:ascii="Times New Roman" w:hAnsi="Times New Roman" w:cs="Times New Roman"/>
          <w:sz w:val="28"/>
          <w:szCs w:val="28"/>
          <w:lang w:eastAsia="en-US"/>
        </w:rPr>
        <w:t>Портал).</w:t>
      </w:r>
    </w:p>
    <w:p w:rsidR="00A24D00" w:rsidRPr="00A24D00" w:rsidRDefault="00A24D00" w:rsidP="00A24D0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При ответе на телефонный звонок специалист должен назвать фамилию, имя, отчество, должность и проинформировать по интересующему вопросу.</w:t>
      </w:r>
    </w:p>
    <w:p w:rsidR="00A24D00" w:rsidRPr="00A24D00" w:rsidRDefault="00A24D00" w:rsidP="00A24D00">
      <w:pPr>
        <w:autoSpaceDE w:val="0"/>
        <w:autoSpaceDN w:val="0"/>
        <w:adjustRightInd w:val="0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24D00" w:rsidRPr="00A24D00" w:rsidRDefault="00A24D00" w:rsidP="00A24D0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24D00">
        <w:rPr>
          <w:rFonts w:ascii="Times New Roman" w:hAnsi="Times New Roman" w:cs="Times New Roman"/>
          <w:b/>
          <w:sz w:val="28"/>
          <w:szCs w:val="28"/>
        </w:rPr>
        <w:t>2. Стандарт предоставления муниципальной услуги</w:t>
      </w:r>
    </w:p>
    <w:p w:rsidR="00A24D00" w:rsidRPr="00A24D00" w:rsidRDefault="00A24D00" w:rsidP="00A24D00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24D00" w:rsidRPr="00A24D00" w:rsidRDefault="00A24D00" w:rsidP="00A24D0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24D00">
        <w:rPr>
          <w:rFonts w:ascii="Times New Roman" w:hAnsi="Times New Roman" w:cs="Times New Roman"/>
          <w:b/>
          <w:sz w:val="28"/>
          <w:szCs w:val="28"/>
        </w:rPr>
        <w:t>Наименование муниципальной услуги</w:t>
      </w:r>
    </w:p>
    <w:p w:rsidR="00A24D00" w:rsidRPr="00A24D00" w:rsidRDefault="00A24D00" w:rsidP="00A24D0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 xml:space="preserve">11. Наименование муниципальной услуги: «Выдача разрешения на условно разрешенный вид использования земельного участка или объекта капитального строительства». </w:t>
      </w:r>
    </w:p>
    <w:p w:rsidR="00A24D00" w:rsidRPr="00A24D00" w:rsidRDefault="00A24D00" w:rsidP="00A24D0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12. Муниципальная услуга носит заявительный порядок обращения.</w:t>
      </w: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4D00" w:rsidRPr="00A24D00" w:rsidRDefault="00A24D00" w:rsidP="00A24D00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24D00">
        <w:rPr>
          <w:rFonts w:ascii="Times New Roman" w:hAnsi="Times New Roman" w:cs="Times New Roman"/>
          <w:b/>
          <w:sz w:val="28"/>
          <w:szCs w:val="28"/>
        </w:rPr>
        <w:t>Наименование органа, предоставляющего муниципальную услугу</w:t>
      </w: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4D00" w:rsidRPr="00A24D00" w:rsidRDefault="00A24D00" w:rsidP="00A24D0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 xml:space="preserve">13. Муниципальная услуга «Выдача разрешения на условно разрешенный вид использования земельного участка или объекта капитального строительства» предоставляется органом местного самоуправления Администрацией 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Благодарновский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4D00">
        <w:rPr>
          <w:rFonts w:ascii="Times New Roman" w:hAnsi="Times New Roman" w:cs="Times New Roman"/>
          <w:sz w:val="28"/>
          <w:szCs w:val="28"/>
        </w:rPr>
        <w:t xml:space="preserve">сельсовет </w:t>
      </w:r>
      <w:proofErr w:type="spellStart"/>
      <w:r w:rsidRPr="00A24D00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Pr="00A24D00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  (далее – орган местного самоуправления).</w:t>
      </w:r>
    </w:p>
    <w:p w:rsidR="00A24D00" w:rsidRPr="00A24D00" w:rsidRDefault="00A24D00" w:rsidP="00A24D0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14. Органы государственной власти, местного самоуправления, организации, участвующие в предоставлении муниципальной услуги:</w:t>
      </w:r>
    </w:p>
    <w:p w:rsidR="00A24D00" w:rsidRPr="00A24D00" w:rsidRDefault="00A24D00" w:rsidP="00A24D00">
      <w:pPr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Управление Федеральной службы государственной регистрации, кадастра и картографии по Оренбургской области (далее – Управление </w:t>
      </w:r>
      <w:proofErr w:type="spellStart"/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Росреестра</w:t>
      </w:r>
      <w:proofErr w:type="spellEnd"/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 Оренбургской области);</w:t>
      </w:r>
    </w:p>
    <w:p w:rsidR="00A24D00" w:rsidRPr="00A24D00" w:rsidRDefault="00A24D00" w:rsidP="00A24D00">
      <w:pPr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Филиал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Оренбургской области (далее – Кадастровая палата);</w:t>
      </w:r>
    </w:p>
    <w:p w:rsidR="00A24D00" w:rsidRPr="00A24D00" w:rsidRDefault="00A24D00" w:rsidP="00A24D00">
      <w:pPr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24D00">
        <w:rPr>
          <w:rFonts w:ascii="Times New Roman" w:hAnsi="Times New Roman" w:cs="Times New Roman"/>
          <w:sz w:val="28"/>
          <w:szCs w:val="28"/>
          <w:shd w:val="clear" w:color="auto" w:fill="FFFFFF"/>
        </w:rPr>
        <w:t>Межрайонная инспекция федеральной налоговой службы России № 10 по Оренбургской области;</w:t>
      </w:r>
    </w:p>
    <w:p w:rsidR="00A24D00" w:rsidRPr="00A24D00" w:rsidRDefault="00A24D00" w:rsidP="00A24D00">
      <w:pPr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органы местного самоуправления соответствующего сельского поселения;</w:t>
      </w:r>
    </w:p>
    <w:p w:rsidR="00A24D00" w:rsidRPr="00A24D00" w:rsidRDefault="00A24D00" w:rsidP="00A24D0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МФЦ (при наличии Соглашения </w:t>
      </w:r>
      <w:r w:rsidRPr="00A24D00">
        <w:rPr>
          <w:rFonts w:ascii="Times New Roman" w:hAnsi="Times New Roman" w:cs="Times New Roman"/>
          <w:sz w:val="28"/>
          <w:szCs w:val="28"/>
        </w:rPr>
        <w:t>о взаимодействии</w:t>
      </w: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)</w:t>
      </w:r>
      <w:r w:rsidRPr="00A24D00">
        <w:rPr>
          <w:rFonts w:ascii="Times New Roman" w:hAnsi="Times New Roman" w:cs="Times New Roman"/>
          <w:sz w:val="28"/>
          <w:szCs w:val="28"/>
        </w:rPr>
        <w:t>.</w:t>
      </w:r>
    </w:p>
    <w:p w:rsidR="00A24D00" w:rsidRPr="00A24D00" w:rsidRDefault="00A24D00" w:rsidP="00A24D0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 xml:space="preserve">15. Приём документов от заявителя, рассмотрение документов и выдача результата предоставления муниципальной услуги осуществляется должностными лицами (муниципальными служащими) органа местного самоуправления.                           </w:t>
      </w:r>
    </w:p>
    <w:p w:rsidR="00A24D00" w:rsidRPr="00A24D00" w:rsidRDefault="00A24D00" w:rsidP="00A24D00">
      <w:pPr>
        <w:pStyle w:val="ConsPlusNormal"/>
        <w:tabs>
          <w:tab w:val="left" w:pos="709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16. Запрещается требовать от заявителя представления документов и информации или осуществления действий, в том числе согласований, необходимых для получения муниципальной услуги и связанных с обращением в иные органы и организации, за исключением получения услуг, включённых в перечень услуг, которые являются необходимыми и обязательными для предоставления муниципальной услуги.</w:t>
      </w:r>
    </w:p>
    <w:p w:rsidR="00A24D00" w:rsidRPr="00A24D00" w:rsidRDefault="00A24D00" w:rsidP="00A24D0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24D00" w:rsidRPr="00A24D00" w:rsidRDefault="00A24D00" w:rsidP="00A24D0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24D00">
        <w:rPr>
          <w:rFonts w:ascii="Times New Roman" w:hAnsi="Times New Roman" w:cs="Times New Roman"/>
          <w:b/>
          <w:sz w:val="28"/>
          <w:szCs w:val="28"/>
        </w:rPr>
        <w:t>Результат предоставления муниципальной услуги</w:t>
      </w:r>
    </w:p>
    <w:p w:rsidR="00A24D00" w:rsidRPr="00A24D00" w:rsidRDefault="00A24D00" w:rsidP="00A24D0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17. Результатом предоставления муниципальной услуги является:</w:t>
      </w:r>
    </w:p>
    <w:p w:rsidR="00A24D00" w:rsidRPr="00A24D00" w:rsidRDefault="00A24D00" w:rsidP="00A24D00">
      <w:pPr>
        <w:pStyle w:val="ConsPlusNormal"/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выдача разрешения на условно разрешенный вид использования земельного участка или объекта капитального строительства;</w:t>
      </w:r>
    </w:p>
    <w:p w:rsidR="00A24D00" w:rsidRPr="00A24D00" w:rsidRDefault="00A24D00" w:rsidP="00A24D00">
      <w:pPr>
        <w:pStyle w:val="ConsPlusNormal"/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мотивированный отказ в выдаче разрешения на условно разрешенный вид использования земельного участка или объекта капитального строительства.</w:t>
      </w:r>
    </w:p>
    <w:p w:rsidR="00A24D00" w:rsidRPr="00A24D00" w:rsidRDefault="00A24D00" w:rsidP="00A24D00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Заявителю в качестве результата предоставления услуги обеспечивается по его выбору возможность получения:</w:t>
      </w:r>
    </w:p>
    <w:p w:rsidR="00A24D00" w:rsidRPr="00A24D00" w:rsidRDefault="00A24D00" w:rsidP="00A24D00">
      <w:pPr>
        <w:pStyle w:val="af0"/>
        <w:widowControl w:val="0"/>
        <w:autoSpaceDE w:val="0"/>
        <w:autoSpaceDN w:val="0"/>
        <w:ind w:left="0" w:firstLine="567"/>
        <w:jc w:val="both"/>
        <w:rPr>
          <w:sz w:val="28"/>
          <w:szCs w:val="28"/>
        </w:rPr>
      </w:pPr>
      <w:r w:rsidRPr="00A24D00">
        <w:rPr>
          <w:sz w:val="28"/>
          <w:szCs w:val="28"/>
        </w:rPr>
        <w:t>1) В случае подачи заявления в электронной форме через Портал:</w:t>
      </w:r>
    </w:p>
    <w:p w:rsidR="00A24D00" w:rsidRPr="00A24D00" w:rsidRDefault="00A24D00" w:rsidP="00A24D00">
      <w:pPr>
        <w:widowControl w:val="0"/>
        <w:tabs>
          <w:tab w:val="left" w:pos="709"/>
        </w:tabs>
        <w:autoSpaceDE w:val="0"/>
        <w:autoSpaceDN w:val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электронного документа, подписанного уполномоченным должностным лицом с использованием квалифицированной электронной подписи;</w:t>
      </w:r>
    </w:p>
    <w:p w:rsidR="00A24D00" w:rsidRPr="00A24D00" w:rsidRDefault="00A24D00" w:rsidP="00A24D00">
      <w:pPr>
        <w:widowControl w:val="0"/>
        <w:tabs>
          <w:tab w:val="left" w:pos="709"/>
        </w:tabs>
        <w:autoSpaceDE w:val="0"/>
        <w:autoSpaceDN w:val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документа на бумажном носителе в МФЦ, направленного органом, подтверждающего содержание электронного документа.</w:t>
      </w:r>
    </w:p>
    <w:p w:rsidR="00A24D00" w:rsidRPr="00A24D00" w:rsidRDefault="00A24D00" w:rsidP="00A24D00">
      <w:pPr>
        <w:pStyle w:val="af0"/>
        <w:widowControl w:val="0"/>
        <w:numPr>
          <w:ilvl w:val="0"/>
          <w:numId w:val="4"/>
        </w:numPr>
        <w:tabs>
          <w:tab w:val="left" w:pos="0"/>
        </w:tabs>
        <w:autoSpaceDE w:val="0"/>
        <w:autoSpaceDN w:val="0"/>
        <w:ind w:left="0" w:firstLine="567"/>
        <w:jc w:val="both"/>
        <w:rPr>
          <w:sz w:val="28"/>
          <w:szCs w:val="28"/>
        </w:rPr>
      </w:pPr>
      <w:r w:rsidRPr="00A24D00">
        <w:rPr>
          <w:sz w:val="28"/>
          <w:szCs w:val="28"/>
        </w:rPr>
        <w:t>В случае подачи заявления через МФЦ (при наличии Соглашения):</w:t>
      </w:r>
    </w:p>
    <w:p w:rsidR="00A24D00" w:rsidRPr="00A24D00" w:rsidRDefault="00A24D00" w:rsidP="00A24D00">
      <w:pPr>
        <w:widowControl w:val="0"/>
        <w:tabs>
          <w:tab w:val="left" w:pos="709"/>
        </w:tabs>
        <w:autoSpaceDE w:val="0"/>
        <w:autoSpaceDN w:val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электронного документа, подписанного уполномоченным должностным лицом с использованием квалифицированной электронной подписи;</w:t>
      </w:r>
    </w:p>
    <w:p w:rsidR="00A24D00" w:rsidRPr="00A24D00" w:rsidRDefault="00A24D00" w:rsidP="00A24D00">
      <w:pPr>
        <w:widowControl w:val="0"/>
        <w:tabs>
          <w:tab w:val="left" w:pos="709"/>
        </w:tabs>
        <w:autoSpaceDE w:val="0"/>
        <w:autoSpaceDN w:val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документа на бумажном носителе в МФЦ, направленного органом, подтверждающего содержание электронного документа.</w:t>
      </w:r>
    </w:p>
    <w:p w:rsidR="00A24D00" w:rsidRPr="00A24D00" w:rsidRDefault="00A24D00" w:rsidP="00A24D00">
      <w:pPr>
        <w:widowControl w:val="0"/>
        <w:tabs>
          <w:tab w:val="left" w:pos="709"/>
        </w:tabs>
        <w:autoSpaceDE w:val="0"/>
        <w:autoSpaceDN w:val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3) В случае подачи заявления лично в орган:</w:t>
      </w:r>
    </w:p>
    <w:p w:rsidR="00A24D00" w:rsidRPr="00A24D00" w:rsidRDefault="00A24D00" w:rsidP="00A24D00">
      <w:pPr>
        <w:widowControl w:val="0"/>
        <w:tabs>
          <w:tab w:val="left" w:pos="709"/>
        </w:tabs>
        <w:autoSpaceDE w:val="0"/>
        <w:autoSpaceDN w:val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электронного документа, подписанного уполномоченным должностным лицом с использованием квалифицированной электронной подписи;</w:t>
      </w:r>
    </w:p>
    <w:p w:rsidR="00A24D00" w:rsidRPr="00A24D00" w:rsidRDefault="00A24D00" w:rsidP="00A24D00">
      <w:pPr>
        <w:widowControl w:val="0"/>
        <w:tabs>
          <w:tab w:val="left" w:pos="709"/>
        </w:tabs>
        <w:autoSpaceDE w:val="0"/>
        <w:autoSpaceDN w:val="0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документа на бумажном носителе, подтверждающего содержание электронного документа, непосредственно в органе.</w:t>
      </w:r>
    </w:p>
    <w:p w:rsidR="00A24D00" w:rsidRPr="00A24D00" w:rsidRDefault="00A24D00" w:rsidP="00A24D00">
      <w:pPr>
        <w:pStyle w:val="ConsPlusNormal"/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24D00" w:rsidRPr="00A24D00" w:rsidRDefault="00A24D00" w:rsidP="00A24D0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24D00">
        <w:rPr>
          <w:rFonts w:ascii="Times New Roman" w:hAnsi="Times New Roman" w:cs="Times New Roman"/>
          <w:b/>
          <w:sz w:val="28"/>
          <w:szCs w:val="28"/>
        </w:rPr>
        <w:t>Срок предоставления муниципальной услуги</w:t>
      </w:r>
    </w:p>
    <w:p w:rsidR="00A24D00" w:rsidRPr="00A24D00" w:rsidRDefault="00A24D00" w:rsidP="00A24D00">
      <w:pPr>
        <w:pStyle w:val="ConsPlusNormal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hAnsi="Times New Roman" w:cs="Times New Roman"/>
          <w:sz w:val="28"/>
          <w:szCs w:val="28"/>
        </w:rPr>
        <w:t xml:space="preserve">18. Прохождение всех административных процедур, необходимых для </w:t>
      </w:r>
      <w:r w:rsidRPr="00A24D00">
        <w:rPr>
          <w:rFonts w:ascii="Times New Roman" w:hAnsi="Times New Roman" w:cs="Times New Roman"/>
          <w:sz w:val="28"/>
          <w:szCs w:val="28"/>
        </w:rPr>
        <w:lastRenderedPageBreak/>
        <w:t xml:space="preserve">получения результата муниципальной услуги, </w:t>
      </w: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составляет не более 70 дней со дня получения заявления о предоставлении муниципальной услуги.</w:t>
      </w:r>
    </w:p>
    <w:p w:rsidR="00A24D00" w:rsidRPr="00A24D00" w:rsidRDefault="00A24D00" w:rsidP="00A24D0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A24D00" w:rsidRPr="00A24D00" w:rsidRDefault="00A24D00" w:rsidP="00A24D0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24D00">
        <w:rPr>
          <w:rFonts w:ascii="Times New Roman" w:hAnsi="Times New Roman" w:cs="Times New Roman"/>
          <w:b/>
          <w:sz w:val="28"/>
          <w:szCs w:val="28"/>
        </w:rPr>
        <w:t>Перечень нормативных правовых актов, регулирующих отношения, возникающие</w:t>
      </w:r>
    </w:p>
    <w:p w:rsidR="00A24D00" w:rsidRPr="00A24D00" w:rsidRDefault="00A24D00" w:rsidP="00A24D0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24D00">
        <w:rPr>
          <w:rFonts w:ascii="Times New Roman" w:hAnsi="Times New Roman" w:cs="Times New Roman"/>
          <w:b/>
          <w:sz w:val="28"/>
          <w:szCs w:val="28"/>
        </w:rPr>
        <w:t xml:space="preserve"> в связи с предоставлением муниципальной услуги, с указанием их реквизитов и источников официального опубликования</w:t>
      </w:r>
    </w:p>
    <w:p w:rsidR="00A24D00" w:rsidRPr="00A24D00" w:rsidRDefault="00A24D00" w:rsidP="00A24D0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19. Предоставление муниципальной услуги регулируется следующими нормативными правовыми актами:</w:t>
      </w:r>
    </w:p>
    <w:p w:rsidR="00A24D00" w:rsidRPr="00A24D00" w:rsidRDefault="00A24D00" w:rsidP="00A24D0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1) Конституцией Российской Федерации («Российская газета», 25.12.1993, № 237);</w:t>
      </w:r>
    </w:p>
    <w:p w:rsidR="00A24D00" w:rsidRPr="00A24D00" w:rsidRDefault="00A24D00" w:rsidP="00A24D0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2) Градостроительным кодексом Российской Федерации от 29.12.2004 № 190-ФЗ («Российская газета», 30.12.2004, № 290);</w:t>
      </w:r>
    </w:p>
    <w:p w:rsidR="00A24D00" w:rsidRPr="00A24D00" w:rsidRDefault="00A24D00" w:rsidP="00A24D0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3) Федеральным законом от 29.12.2004 № 191-ФЗ «О введении в действие Градостроительного кодекса Российской Федерации» («Российская газета», 30.12.2004,   № 290);</w:t>
      </w:r>
    </w:p>
    <w:p w:rsidR="00A24D00" w:rsidRPr="00A24D00" w:rsidRDefault="00A24D00" w:rsidP="00A24D0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 xml:space="preserve">4) </w:t>
      </w:r>
      <w:r w:rsidRPr="00A24D00">
        <w:rPr>
          <w:rFonts w:ascii="Times New Roman" w:hAnsi="Times New Roman" w:cs="Times New Roman"/>
          <w:bCs/>
          <w:sz w:val="28"/>
          <w:szCs w:val="28"/>
        </w:rPr>
        <w:t xml:space="preserve">Земельным </w:t>
      </w:r>
      <w:hyperlink r:id="rId6" w:history="1">
        <w:r w:rsidRPr="00A24D00">
          <w:rPr>
            <w:rFonts w:ascii="Times New Roman" w:hAnsi="Times New Roman" w:cs="Times New Roman"/>
            <w:bCs/>
            <w:sz w:val="28"/>
            <w:szCs w:val="28"/>
          </w:rPr>
          <w:t>кодексом</w:t>
        </w:r>
      </w:hyperlink>
      <w:r w:rsidRPr="00A24D00">
        <w:rPr>
          <w:rFonts w:ascii="Times New Roman" w:hAnsi="Times New Roman" w:cs="Times New Roman"/>
          <w:bCs/>
          <w:sz w:val="28"/>
          <w:szCs w:val="28"/>
        </w:rPr>
        <w:t xml:space="preserve"> Российской Федерации («Российская газета», 30 октября 2001 года № 211 - 212, «Парламентская газета», 30 октября 2001 г., № 204 - 205, «Собрание законодательства Российской Федерации», 29 октября 2001 г., № 44 ст. 4147);</w:t>
      </w:r>
    </w:p>
    <w:p w:rsidR="00A24D00" w:rsidRPr="00A24D00" w:rsidRDefault="00A24D00" w:rsidP="00A24D0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5) Федеральным законом от 06.10.2003 №131-ФЗ «Об общих принципах организации местного самоуправления в Российской Федерации» («Российская газета», 08.10.2003, № 202);</w:t>
      </w:r>
    </w:p>
    <w:p w:rsidR="00A24D00" w:rsidRPr="00A24D00" w:rsidRDefault="00A24D00" w:rsidP="00A24D0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6) Федеральным законом от 27.07.2010 № 210-ФЗ «Об организации предоставления государственных и муниципальных услуг» («Российская газета», 30.07.2010, №168);</w:t>
      </w:r>
    </w:p>
    <w:p w:rsidR="00A24D00" w:rsidRPr="00A24D00" w:rsidRDefault="00A24D00" w:rsidP="00A24D0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7) Федеральным законом от 27.07.2006 № 152-ФЗ «О персональных данных» («Российская газета», 29.07.2006, № 165);</w:t>
      </w:r>
    </w:p>
    <w:p w:rsidR="00A24D00" w:rsidRPr="00A24D00" w:rsidRDefault="00A24D00" w:rsidP="00A24D0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 xml:space="preserve">8) Федеральным </w:t>
      </w:r>
      <w:hyperlink r:id="rId7" w:history="1">
        <w:r w:rsidRPr="00A24D0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A24D00">
        <w:rPr>
          <w:rFonts w:ascii="Times New Roman" w:hAnsi="Times New Roman" w:cs="Times New Roman"/>
          <w:sz w:val="28"/>
          <w:szCs w:val="28"/>
        </w:rPr>
        <w:t xml:space="preserve"> от 24 ноября 1995 года № 181-ФЗ «О социальной защите инвалидов в Российской Федерации» («Российская газета», № 234, 2 декабря 1995);</w:t>
      </w:r>
    </w:p>
    <w:p w:rsidR="00A24D00" w:rsidRPr="00A24D00" w:rsidRDefault="00A24D00" w:rsidP="00A24D0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9) Законом Оренбургской области от 16.03.2007 № 1037/233-</w:t>
      </w:r>
      <w:r w:rsidRPr="00A24D00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A24D00">
        <w:rPr>
          <w:rFonts w:ascii="Times New Roman" w:hAnsi="Times New Roman" w:cs="Times New Roman"/>
          <w:sz w:val="28"/>
          <w:szCs w:val="28"/>
        </w:rPr>
        <w:t>-ОЗ «О градостроительной деятельности на территории Оренбургской области» (</w:t>
      </w:r>
      <w:r w:rsidRPr="00A24D00">
        <w:rPr>
          <w:rFonts w:ascii="Times New Roman" w:eastAsia="Calibri" w:hAnsi="Times New Roman" w:cs="Times New Roman"/>
          <w:sz w:val="28"/>
          <w:szCs w:val="28"/>
          <w:lang w:eastAsia="en-US"/>
        </w:rPr>
        <w:t>«Южный Урал», № 60, (</w:t>
      </w:r>
      <w:proofErr w:type="spellStart"/>
      <w:r w:rsidRPr="00A24D00">
        <w:rPr>
          <w:rFonts w:ascii="Times New Roman" w:eastAsia="Calibri" w:hAnsi="Times New Roman" w:cs="Times New Roman"/>
          <w:sz w:val="28"/>
          <w:szCs w:val="28"/>
          <w:lang w:eastAsia="en-US"/>
        </w:rPr>
        <w:t>спецвыпуск</w:t>
      </w:r>
      <w:proofErr w:type="spellEnd"/>
      <w:r w:rsidRPr="00A24D0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№ 35) 24.03.2007)</w:t>
      </w:r>
      <w:r w:rsidRPr="00A24D00">
        <w:rPr>
          <w:rFonts w:ascii="Times New Roman" w:hAnsi="Times New Roman" w:cs="Times New Roman"/>
          <w:sz w:val="28"/>
          <w:szCs w:val="28"/>
        </w:rPr>
        <w:t>;</w:t>
      </w:r>
    </w:p>
    <w:p w:rsidR="00A24D00" w:rsidRPr="00A24D00" w:rsidRDefault="00A24D00" w:rsidP="00A24D00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hAnsi="Times New Roman" w:cs="Times New Roman"/>
          <w:sz w:val="28"/>
          <w:szCs w:val="28"/>
        </w:rPr>
        <w:lastRenderedPageBreak/>
        <w:t xml:space="preserve">10) Постановлением Правительства Оренбургской области </w:t>
      </w:r>
      <w:r w:rsidRPr="00A24D00">
        <w:rPr>
          <w:rFonts w:ascii="Times New Roman" w:eastAsia="Calibri" w:hAnsi="Times New Roman" w:cs="Times New Roman"/>
          <w:sz w:val="28"/>
          <w:szCs w:val="28"/>
          <w:lang w:eastAsia="en-US"/>
        </w:rPr>
        <w:t>от 15.07.2016 № 525-п «О переводе в электронный вид государственных услуг и типовых муниципальных услуг, предоставляемых в Оренбургской области» (Официальный интернет-портал правовой информации http://www.pravo.gov.ru, 20.07.2016, «Оренбуржье», № 89, 21.07.2016);</w:t>
      </w:r>
    </w:p>
    <w:p w:rsidR="00A24D00" w:rsidRPr="00A24D00" w:rsidRDefault="00A24D00" w:rsidP="00A24D0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11) Постановлением Правительства Оренбургской области от 25.01.2016 № 37-п «Об информационной системе оказания государственных и муниципальных услуг Оренбургской области</w:t>
      </w:r>
      <w:proofErr w:type="gramStart"/>
      <w:r w:rsidRPr="00A24D00">
        <w:rPr>
          <w:rFonts w:ascii="Times New Roman" w:hAnsi="Times New Roman" w:cs="Times New Roman"/>
          <w:sz w:val="28"/>
          <w:szCs w:val="28"/>
        </w:rPr>
        <w:t>»(</w:t>
      </w:r>
      <w:proofErr w:type="gramEnd"/>
      <w:r w:rsidRPr="00A24D00">
        <w:rPr>
          <w:rFonts w:ascii="Times New Roman" w:hAnsi="Times New Roman" w:cs="Times New Roman"/>
          <w:sz w:val="28"/>
          <w:szCs w:val="28"/>
        </w:rPr>
        <w:t xml:space="preserve">Официальный интернет-портал правовой информации </w:t>
      </w:r>
      <w:hyperlink r:id="rId8" w:history="1">
        <w:r w:rsidRPr="00A24D00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A24D00">
          <w:rPr>
            <w:rStyle w:val="aa"/>
            <w:rFonts w:ascii="Times New Roman" w:hAnsi="Times New Roman" w:cs="Times New Roman"/>
            <w:sz w:val="28"/>
            <w:szCs w:val="28"/>
          </w:rPr>
          <w:t>://</w:t>
        </w:r>
        <w:r w:rsidRPr="00A24D00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A24D00">
          <w:rPr>
            <w:rStyle w:val="aa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A24D00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pravo</w:t>
        </w:r>
        <w:proofErr w:type="spellEnd"/>
        <w:r w:rsidRPr="00A24D00">
          <w:rPr>
            <w:rStyle w:val="aa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A24D00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gov</w:t>
        </w:r>
        <w:proofErr w:type="spellEnd"/>
        <w:r w:rsidRPr="00A24D00">
          <w:rPr>
            <w:rStyle w:val="aa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A24D00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A24D00">
        <w:rPr>
          <w:rFonts w:ascii="Times New Roman" w:hAnsi="Times New Roman" w:cs="Times New Roman"/>
          <w:sz w:val="28"/>
          <w:szCs w:val="28"/>
        </w:rPr>
        <w:t>, 29.01.2016);</w:t>
      </w:r>
    </w:p>
    <w:p w:rsidR="00A24D00" w:rsidRPr="00A24D00" w:rsidRDefault="00A24D00" w:rsidP="00A24D00">
      <w:pPr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hAnsi="Times New Roman" w:cs="Times New Roman"/>
          <w:sz w:val="28"/>
          <w:szCs w:val="28"/>
        </w:rPr>
        <w:t xml:space="preserve">12) Приказом департамента информационных технологий Оренбургской области от 11.05.2016 №19-пр «Об утверждении положения о системе оказания государственных и муниципальных услуг» </w:t>
      </w:r>
      <w:r w:rsidRPr="00A24D00">
        <w:rPr>
          <w:rFonts w:ascii="Times New Roman" w:eastAsia="Calibri" w:hAnsi="Times New Roman" w:cs="Times New Roman"/>
          <w:sz w:val="28"/>
          <w:szCs w:val="28"/>
          <w:lang w:eastAsia="en-US"/>
        </w:rPr>
        <w:t>(Официальный сайт департамента информационных технологий Оренбургской области http://dit.orb.ru, 11.05.2016);</w:t>
      </w:r>
    </w:p>
    <w:p w:rsidR="00A24D00" w:rsidRPr="00A24D00" w:rsidRDefault="00A24D00" w:rsidP="00A24D0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13) </w:t>
      </w:r>
      <w:r w:rsidRPr="00A24D00">
        <w:rPr>
          <w:rFonts w:ascii="Times New Roman" w:hAnsi="Times New Roman" w:cs="Times New Roman"/>
          <w:sz w:val="28"/>
          <w:szCs w:val="28"/>
        </w:rPr>
        <w:t xml:space="preserve">Приказом департамента информационных технологий Оренбургской области от 18.03.2016 №12-пр «Об осуществлении процедуры регистрации граждан и активации учетных записей в ЕСИА» </w:t>
      </w:r>
      <w:r w:rsidRPr="00A24D00">
        <w:rPr>
          <w:rFonts w:ascii="Times New Roman" w:eastAsia="Calibri" w:hAnsi="Times New Roman" w:cs="Times New Roman"/>
          <w:sz w:val="28"/>
          <w:szCs w:val="28"/>
          <w:lang w:eastAsia="en-US"/>
        </w:rPr>
        <w:t>(Официальный сайт департамента информационных технологий Оренбургской области http://dit.orb.ru, 18.03.2016);</w:t>
      </w:r>
    </w:p>
    <w:p w:rsidR="00A24D00" w:rsidRPr="00A24D00" w:rsidRDefault="00A24D00" w:rsidP="00A24D00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 xml:space="preserve">14) Уставом муниципального образования </w:t>
      </w:r>
      <w:proofErr w:type="spellStart"/>
      <w:r w:rsidR="00514EE7">
        <w:rPr>
          <w:rFonts w:ascii="Times New Roman" w:hAnsi="Times New Roman" w:cs="Times New Roman"/>
          <w:sz w:val="28"/>
          <w:szCs w:val="28"/>
        </w:rPr>
        <w:t>Благодарновский</w:t>
      </w:r>
      <w:proofErr w:type="spellEnd"/>
      <w:r w:rsidRPr="00A24D00">
        <w:rPr>
          <w:rFonts w:ascii="Times New Roman" w:hAnsi="Times New Roman" w:cs="Times New Roman"/>
          <w:sz w:val="28"/>
          <w:szCs w:val="28"/>
        </w:rPr>
        <w:t xml:space="preserve"> сельсовет;</w:t>
      </w:r>
    </w:p>
    <w:p w:rsidR="00A24D00" w:rsidRPr="00A24D00" w:rsidRDefault="00A24D00" w:rsidP="00A24D00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15) настоящим Административным регламентом;</w:t>
      </w:r>
    </w:p>
    <w:p w:rsidR="00A24D00" w:rsidRPr="00A24D00" w:rsidRDefault="00A24D00" w:rsidP="00A24D00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16) иными нормативными правовыми актами.</w:t>
      </w:r>
    </w:p>
    <w:p w:rsidR="00A24D00" w:rsidRPr="00A24D00" w:rsidRDefault="00A24D00" w:rsidP="00A24D00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24D00" w:rsidRPr="00A24D00" w:rsidRDefault="00A24D00" w:rsidP="00A24D0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24D00">
        <w:rPr>
          <w:rFonts w:ascii="Times New Roman" w:hAnsi="Times New Roman" w:cs="Times New Roman"/>
          <w:b/>
          <w:sz w:val="28"/>
          <w:szCs w:val="28"/>
        </w:rPr>
        <w:t xml:space="preserve">Исчерпывающий перечень документов, необходимых в соответствии с нормативными правовыми актами для предоставления муниципальной услуги, </w:t>
      </w:r>
    </w:p>
    <w:p w:rsidR="00A24D00" w:rsidRPr="00A24D00" w:rsidRDefault="00A24D00" w:rsidP="00A24D0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24D00">
        <w:rPr>
          <w:rFonts w:ascii="Times New Roman" w:hAnsi="Times New Roman" w:cs="Times New Roman"/>
          <w:b/>
          <w:sz w:val="28"/>
          <w:szCs w:val="28"/>
        </w:rPr>
        <w:t>которые</w:t>
      </w:r>
      <w:proofErr w:type="gramEnd"/>
      <w:r w:rsidRPr="00A24D00">
        <w:rPr>
          <w:rFonts w:ascii="Times New Roman" w:hAnsi="Times New Roman" w:cs="Times New Roman"/>
          <w:b/>
          <w:sz w:val="28"/>
          <w:szCs w:val="28"/>
        </w:rPr>
        <w:t xml:space="preserve"> заявитель должен предоставить самостоятельно</w:t>
      </w:r>
    </w:p>
    <w:p w:rsidR="00A24D00" w:rsidRPr="00A24D00" w:rsidRDefault="00A24D00" w:rsidP="00A24D00">
      <w:pPr>
        <w:pStyle w:val="ConsPlusNormal"/>
        <w:tabs>
          <w:tab w:val="left" w:pos="709"/>
        </w:tabs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 xml:space="preserve">20. Для получения муниципальной услуги заявитель </w:t>
      </w:r>
      <w:proofErr w:type="gramStart"/>
      <w:r w:rsidRPr="00A24D00">
        <w:rPr>
          <w:rFonts w:ascii="Times New Roman" w:hAnsi="Times New Roman" w:cs="Times New Roman"/>
          <w:sz w:val="28"/>
          <w:szCs w:val="28"/>
        </w:rPr>
        <w:t>предоставляет следующие документы</w:t>
      </w:r>
      <w:proofErr w:type="gramEnd"/>
      <w:r w:rsidRPr="00A24D00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24D00" w:rsidRPr="00A24D00" w:rsidRDefault="00A24D00" w:rsidP="00A24D00">
      <w:pPr>
        <w:pStyle w:val="ConsPlusNormal"/>
        <w:tabs>
          <w:tab w:val="left" w:pos="709"/>
        </w:tabs>
        <w:ind w:firstLine="567"/>
        <w:jc w:val="both"/>
        <w:outlineLvl w:val="2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hAnsi="Times New Roman" w:cs="Times New Roman"/>
          <w:sz w:val="28"/>
          <w:szCs w:val="28"/>
        </w:rPr>
        <w:t xml:space="preserve">1) заявление по форме согласно приложению № 1 к настоящему Административному регламенту; </w:t>
      </w:r>
    </w:p>
    <w:p w:rsidR="00A24D00" w:rsidRPr="00A24D00" w:rsidRDefault="00A24D00" w:rsidP="00A24D00">
      <w:pPr>
        <w:pStyle w:val="ConsPlusNormal"/>
        <w:tabs>
          <w:tab w:val="left" w:pos="709"/>
        </w:tabs>
        <w:ind w:firstLine="567"/>
        <w:jc w:val="both"/>
        <w:outlineLvl w:val="2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2) документы, удостоверяющие личность гражданина (</w:t>
      </w:r>
      <w:r w:rsidRPr="00A24D00">
        <w:rPr>
          <w:rFonts w:ascii="Times New Roman" w:eastAsia="Calibri" w:hAnsi="Times New Roman" w:cs="Times New Roman"/>
          <w:sz w:val="28"/>
          <w:szCs w:val="28"/>
          <w:lang w:eastAsia="en-US"/>
        </w:rPr>
        <w:t>не требуются в случае, если представление документов осуществляется в электронном виде</w:t>
      </w: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);</w:t>
      </w:r>
    </w:p>
    <w:p w:rsidR="00A24D00" w:rsidRPr="00A24D00" w:rsidRDefault="00A24D00" w:rsidP="00A24D00">
      <w:pPr>
        <w:pStyle w:val="ConsPlusNormal"/>
        <w:tabs>
          <w:tab w:val="left" w:pos="709"/>
        </w:tabs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3) копия доверенности (в случае, если заявление подаётся представителем)</w:t>
      </w:r>
      <w:r w:rsidRPr="00A24D00">
        <w:rPr>
          <w:rFonts w:ascii="Times New Roman" w:hAnsi="Times New Roman" w:cs="Times New Roman"/>
          <w:sz w:val="28"/>
          <w:szCs w:val="28"/>
        </w:rPr>
        <w:t>.</w:t>
      </w:r>
    </w:p>
    <w:p w:rsidR="00A24D00" w:rsidRPr="00A24D00" w:rsidRDefault="00A24D00" w:rsidP="00A24D00">
      <w:pPr>
        <w:pStyle w:val="ConsPlusNormal"/>
        <w:tabs>
          <w:tab w:val="left" w:pos="709"/>
        </w:tabs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A24D00" w:rsidRPr="00A24D00" w:rsidRDefault="00A24D00" w:rsidP="00A24D00">
      <w:pPr>
        <w:pStyle w:val="ConsPlusNormal"/>
        <w:tabs>
          <w:tab w:val="left" w:pos="709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24D00">
        <w:rPr>
          <w:rFonts w:ascii="Times New Roman" w:hAnsi="Times New Roman" w:cs="Times New Roman"/>
          <w:b/>
          <w:sz w:val="28"/>
          <w:szCs w:val="28"/>
        </w:rPr>
        <w:t xml:space="preserve">Исчерпывающий перечень документов, необходимых в соответствии с нормативными правовыми актами для предоставления муниципальной </w:t>
      </w:r>
      <w:r w:rsidRPr="00A24D00">
        <w:rPr>
          <w:rFonts w:ascii="Times New Roman" w:hAnsi="Times New Roman" w:cs="Times New Roman"/>
          <w:b/>
          <w:sz w:val="28"/>
          <w:szCs w:val="28"/>
        </w:rPr>
        <w:lastRenderedPageBreak/>
        <w:t>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услуги, и которые заявитель вправе предоставить самостоятельно</w:t>
      </w:r>
    </w:p>
    <w:p w:rsidR="00A24D00" w:rsidRPr="00A24D00" w:rsidRDefault="00A24D00" w:rsidP="00A24D00">
      <w:pPr>
        <w:pStyle w:val="ConsPlusNormal"/>
        <w:tabs>
          <w:tab w:val="left" w:pos="709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21. Перечень документов, необходимых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услуги, и которые заявитель вправе предоставить самостоятельно:</w:t>
      </w:r>
    </w:p>
    <w:p w:rsidR="00A24D00" w:rsidRPr="00A24D00" w:rsidRDefault="00A24D00" w:rsidP="00A24D0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1)</w:t>
      </w:r>
      <w:r w:rsidRPr="00A24D00">
        <w:rPr>
          <w:rFonts w:ascii="Times New Roman" w:hAnsi="Times New Roman" w:cs="Times New Roman"/>
          <w:sz w:val="28"/>
          <w:szCs w:val="28"/>
          <w:lang w:eastAsia="ar-SA"/>
        </w:rPr>
        <w:t xml:space="preserve"> в</w:t>
      </w:r>
      <w:r w:rsidRPr="00A24D00">
        <w:rPr>
          <w:rFonts w:ascii="Times New Roman" w:eastAsia="Calibri" w:hAnsi="Times New Roman" w:cs="Times New Roman"/>
          <w:sz w:val="28"/>
          <w:szCs w:val="28"/>
          <w:lang w:eastAsia="en-US"/>
        </w:rPr>
        <w:t>ыписка из ЕГРЮЛ или ЕГРИП на лицо, являющееся заявителем;</w:t>
      </w:r>
    </w:p>
    <w:p w:rsidR="00A24D00" w:rsidRPr="00A24D00" w:rsidRDefault="00A24D00" w:rsidP="00A24D0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2) правоустанавливающие документы на земельный участок, если право на земельный участок зарегистрировано в ЕГРН;</w:t>
      </w:r>
    </w:p>
    <w:p w:rsidR="00A24D00" w:rsidRPr="00A24D00" w:rsidRDefault="00A24D00" w:rsidP="00A24D0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3) правоустанавливающие документы на объект капитального строительства или на помещение, являющееся частью объекта капитального строительства, если право на здание, сооружение зарегистрировано в ЕГРН (при наличии на земельном участке объекта капитального строительства);</w:t>
      </w:r>
    </w:p>
    <w:p w:rsidR="00A24D00" w:rsidRPr="00A24D00" w:rsidRDefault="00A24D00" w:rsidP="00A24D0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4) кадастровый паспорт земельного участка, если в отношении участка осуществлен кадастровый учет;</w:t>
      </w:r>
    </w:p>
    <w:p w:rsidR="00A24D00" w:rsidRPr="00A24D00" w:rsidRDefault="00A24D00" w:rsidP="00A24D0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5) кадастровый паспорт объекта капитального строительства (при наличии на земельном участке объекта капитального строительства), если в отношении здания, сооружения осуществлен кадастровый учет.</w:t>
      </w:r>
    </w:p>
    <w:p w:rsidR="00A24D00" w:rsidRPr="00A24D00" w:rsidRDefault="00A24D00" w:rsidP="00A24D0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 xml:space="preserve">Если документы (их копии или сведения, содержащиеся в них), указанные в настоящем пункте, не предоставляются заявителем самостоятельно, они запрашиваются уполномоченными должностными лицами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документы. </w:t>
      </w:r>
    </w:p>
    <w:p w:rsidR="00A24D00" w:rsidRPr="00A24D00" w:rsidRDefault="00A24D00" w:rsidP="00A24D0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 xml:space="preserve">Правоустанавливающие документы на земельный участок направляются заявителем самостоятельно, если указанные документы (их копии или сведения, содержащиеся в них) отсутствуют в Едином государственном реестре прав на недвижимое имущество и сделок с ним. </w:t>
      </w:r>
    </w:p>
    <w:p w:rsidR="00A24D00" w:rsidRPr="00A24D00" w:rsidRDefault="00A24D00" w:rsidP="00A24D0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 xml:space="preserve">Неполучение или несвоевременное получение документов, указанных в подпунктах 1-5 настоящего пункта не может являться основанием для отказа в выдаче разрешения на условно разрешенный вид использования земельного участка или объекта капитального строительства. </w:t>
      </w:r>
    </w:p>
    <w:p w:rsidR="00A24D00" w:rsidRPr="00A24D00" w:rsidRDefault="00A24D00" w:rsidP="00A24D0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22. Запрещается требовать от заявителя осуществления действий, не предусмотренных нормативными правовыми актами, регулирующими отношения, возникающие в связи с предоставлением муниципальной услуги.</w:t>
      </w:r>
    </w:p>
    <w:p w:rsidR="00A24D00" w:rsidRPr="00A24D00" w:rsidRDefault="00A24D00" w:rsidP="00A24D0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24D00" w:rsidRPr="00A24D00" w:rsidRDefault="00A24D00" w:rsidP="00A24D0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4D00">
        <w:rPr>
          <w:rFonts w:ascii="Times New Roman" w:hAnsi="Times New Roman" w:cs="Times New Roman"/>
          <w:b/>
          <w:sz w:val="28"/>
          <w:szCs w:val="28"/>
        </w:rPr>
        <w:t>Порядок предоставления заявления и документов, прилагаемых к заявлению,</w:t>
      </w:r>
    </w:p>
    <w:p w:rsidR="00A24D00" w:rsidRPr="00A24D00" w:rsidRDefault="00A24D00" w:rsidP="00A24D0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4D00">
        <w:rPr>
          <w:rFonts w:ascii="Times New Roman" w:hAnsi="Times New Roman" w:cs="Times New Roman"/>
          <w:b/>
          <w:sz w:val="28"/>
          <w:szCs w:val="28"/>
        </w:rPr>
        <w:t xml:space="preserve"> с целью получения муниципальной услуги</w:t>
      </w:r>
    </w:p>
    <w:p w:rsidR="00A24D00" w:rsidRPr="00A24D00" w:rsidRDefault="00A24D00" w:rsidP="00A24D00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23. Заявитель вправе представить документы следующими способами:</w:t>
      </w:r>
    </w:p>
    <w:p w:rsidR="00A24D00" w:rsidRPr="00A24D00" w:rsidRDefault="00A24D00" w:rsidP="00A24D00">
      <w:pPr>
        <w:pStyle w:val="ConsPlusNormal"/>
        <w:ind w:left="567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1) посредством личного обращения;</w:t>
      </w:r>
    </w:p>
    <w:p w:rsidR="00A24D00" w:rsidRPr="00A24D00" w:rsidRDefault="00A24D00" w:rsidP="00A24D00">
      <w:pPr>
        <w:pStyle w:val="ConsPlusNormal"/>
        <w:ind w:left="567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2) почтовым отправлением;</w:t>
      </w:r>
    </w:p>
    <w:p w:rsidR="00A24D00" w:rsidRPr="00A24D00" w:rsidRDefault="00A24D00" w:rsidP="00A24D00">
      <w:pPr>
        <w:pStyle w:val="ConsPlusNormal"/>
        <w:ind w:left="567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lastRenderedPageBreak/>
        <w:t>3) в электронном виде через Портал;</w:t>
      </w:r>
    </w:p>
    <w:p w:rsidR="00A24D00" w:rsidRPr="00A24D00" w:rsidRDefault="00A24D00" w:rsidP="00A24D00">
      <w:pPr>
        <w:pStyle w:val="ConsPlusNormal"/>
        <w:ind w:left="567" w:firstLine="14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4) через МФЦ (при наличии Соглашения о взаимодействии).</w:t>
      </w: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24. При направлении заявления и прилагаемых к нему документов посредством личного обращения, почтовым отправлением (заказным письмом с описью вложенных документов) или через МФЦ (при наличии Соглашения о взаимодействии) заявитель предоставляет либо подлинники документов, либо заверенные копии документов.</w:t>
      </w: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Верность копии документа свидетельствуется подписью руководителя или уполномоченного на то должностного лица (с приложением соответствующего документа) и печатью (при наличии). На копии указывается дата её выдачи и делается отметка о том, что подлинный документ находится в данной организации.</w:t>
      </w: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24D00">
        <w:rPr>
          <w:rFonts w:ascii="Times New Roman" w:hAnsi="Times New Roman" w:cs="Times New Roman"/>
          <w:sz w:val="28"/>
          <w:szCs w:val="28"/>
        </w:rPr>
        <w:t xml:space="preserve">При заверении соответствия копии документа подлиннику ниже реквизита «Подпись» проставляют </w:t>
      </w:r>
      <w:proofErr w:type="spellStart"/>
      <w:r w:rsidRPr="00A24D00">
        <w:rPr>
          <w:rFonts w:ascii="Times New Roman" w:hAnsi="Times New Roman" w:cs="Times New Roman"/>
          <w:sz w:val="28"/>
          <w:szCs w:val="28"/>
        </w:rPr>
        <w:t>заверительную</w:t>
      </w:r>
      <w:proofErr w:type="spellEnd"/>
      <w:r w:rsidRPr="00A24D00">
        <w:rPr>
          <w:rFonts w:ascii="Times New Roman" w:hAnsi="Times New Roman" w:cs="Times New Roman"/>
          <w:sz w:val="28"/>
          <w:szCs w:val="28"/>
        </w:rPr>
        <w:t xml:space="preserve"> надпись «Верно», должность лица, заверившего копию, личную подпись, расшифровку подписи (инициалы, фамилию), дату заверения.</w:t>
      </w:r>
      <w:proofErr w:type="gramEnd"/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 xml:space="preserve">Листы многостраничных копий (выписок из документа) прошиваются, нумеруются, отметка о </w:t>
      </w:r>
      <w:proofErr w:type="gramStart"/>
      <w:r w:rsidRPr="00A24D00">
        <w:rPr>
          <w:rFonts w:ascii="Times New Roman" w:hAnsi="Times New Roman" w:cs="Times New Roman"/>
          <w:sz w:val="28"/>
          <w:szCs w:val="28"/>
        </w:rPr>
        <w:t>заверении копии</w:t>
      </w:r>
      <w:proofErr w:type="gramEnd"/>
      <w:r w:rsidRPr="00A24D00">
        <w:rPr>
          <w:rFonts w:ascii="Times New Roman" w:hAnsi="Times New Roman" w:cs="Times New Roman"/>
          <w:sz w:val="28"/>
          <w:szCs w:val="28"/>
        </w:rPr>
        <w:t xml:space="preserve"> дополняется указанием количества листов копии (выписки из документа): «Всего в копии ____ </w:t>
      </w:r>
      <w:proofErr w:type="gramStart"/>
      <w:r w:rsidRPr="00A24D00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A24D00">
        <w:rPr>
          <w:rFonts w:ascii="Times New Roman" w:hAnsi="Times New Roman" w:cs="Times New Roman"/>
          <w:sz w:val="28"/>
          <w:szCs w:val="28"/>
        </w:rPr>
        <w:t>.» допускается заверять отметкой «Верно» каждый лист многостраничной копии документа.</w:t>
      </w:r>
    </w:p>
    <w:p w:rsidR="00A24D00" w:rsidRPr="00A24D00" w:rsidRDefault="00A24D00" w:rsidP="00A24D00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25. Предоставление муниципальной услуги может быть осуществлено через Портал.</w:t>
      </w:r>
    </w:p>
    <w:p w:rsidR="00A24D00" w:rsidRPr="00A24D00" w:rsidRDefault="00A24D00" w:rsidP="00A24D00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 xml:space="preserve">26. Для подачи заявления и документов в электронной форме применяется специализированное программное обеспечение, предусматривающее заполнение электронных форм, а также прикрепление к заявлениям электронных копий документов. </w:t>
      </w:r>
    </w:p>
    <w:p w:rsidR="00A24D00" w:rsidRPr="00A24D00" w:rsidRDefault="00A24D00" w:rsidP="00A24D0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57"/>
      <w:bookmarkStart w:id="3" w:name="Par0"/>
      <w:bookmarkStart w:id="4" w:name="Par2"/>
      <w:bookmarkEnd w:id="2"/>
      <w:bookmarkEnd w:id="3"/>
      <w:bookmarkEnd w:id="4"/>
      <w:r w:rsidRPr="00A24D00">
        <w:rPr>
          <w:rFonts w:ascii="Times New Roman" w:hAnsi="Times New Roman" w:cs="Times New Roman"/>
          <w:sz w:val="28"/>
          <w:szCs w:val="28"/>
        </w:rPr>
        <w:t xml:space="preserve">При направлении заявления и прилагаемых к нему документов в электронной форме через Портал применяется специализированное программное обеспечение, предусматривающее заполнение электронных форм, а также прикрепления к заявлениям электронных копий документов. </w:t>
      </w:r>
    </w:p>
    <w:p w:rsidR="00A24D00" w:rsidRPr="00A24D00" w:rsidRDefault="00A24D00" w:rsidP="00A24D00">
      <w:pPr>
        <w:widowControl w:val="0"/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 xml:space="preserve">1) Заявление, направляемое от физического лица, юридического лица либо индивидуального предпринимателя, должно быть заполнено в форме, представленной на Портале. </w:t>
      </w:r>
    </w:p>
    <w:p w:rsidR="00A24D00" w:rsidRPr="00A24D00" w:rsidRDefault="00A24D00" w:rsidP="00A24D00">
      <w:pPr>
        <w:widowControl w:val="0"/>
        <w:autoSpaceDE w:val="0"/>
        <w:autoSpaceDN w:val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A24D00">
        <w:rPr>
          <w:rFonts w:ascii="Times New Roman" w:hAnsi="Times New Roman" w:cs="Times New Roman"/>
          <w:sz w:val="28"/>
          <w:szCs w:val="28"/>
        </w:rPr>
        <w:t>2) При обращении доверенного лица доверенность, подтверждающая правомочие на обращение за получением муниципальной услуги, выданная организацией, удостоверяется квалифицированной электронной подписью (ЭП) в формате открепленной подписи (файл формата SIG), правомочного должностного лица организации, а доверенность, выданная физическим лицом - квалифицированной ЭП нотариуса.</w:t>
      </w:r>
      <w:proofErr w:type="gramEnd"/>
      <w:r w:rsidRPr="00A24D00">
        <w:rPr>
          <w:rFonts w:ascii="Times New Roman" w:hAnsi="Times New Roman" w:cs="Times New Roman"/>
          <w:sz w:val="28"/>
          <w:szCs w:val="28"/>
        </w:rPr>
        <w:t xml:space="preserve"> Подача электронных заявлений с Портала доверенным лицом возможна только от имени физического лица. Подача заявлений от имени юридического лица или индивидуального предпринимателя </w:t>
      </w:r>
      <w:r w:rsidRPr="00A24D00">
        <w:rPr>
          <w:rFonts w:ascii="Times New Roman" w:hAnsi="Times New Roman" w:cs="Times New Roman"/>
          <w:sz w:val="28"/>
          <w:szCs w:val="28"/>
        </w:rPr>
        <w:lastRenderedPageBreak/>
        <w:t>возможна только под учетной записью руководителя организации, имеющего право подписи.</w:t>
      </w:r>
    </w:p>
    <w:p w:rsidR="00A24D00" w:rsidRPr="00A24D00" w:rsidRDefault="00A24D00" w:rsidP="00A24D00">
      <w:pPr>
        <w:widowControl w:val="0"/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Требования к электронным документам, предоставляемым заявителем для получения услуги.</w:t>
      </w:r>
    </w:p>
    <w:p w:rsidR="00A24D00" w:rsidRPr="00A24D00" w:rsidRDefault="00A24D00" w:rsidP="00A24D00">
      <w:pPr>
        <w:widowControl w:val="0"/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 xml:space="preserve">1) Прилагаемые к заявлению электронные документы представляются в одном из следующих форматов: </w:t>
      </w:r>
    </w:p>
    <w:p w:rsidR="00A24D00" w:rsidRPr="00A24D00" w:rsidRDefault="00A24D00" w:rsidP="00A24D00">
      <w:pPr>
        <w:widowControl w:val="0"/>
        <w:numPr>
          <w:ilvl w:val="0"/>
          <w:numId w:val="5"/>
        </w:numPr>
        <w:autoSpaceDE w:val="0"/>
        <w:autoSpaceDN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24D00">
        <w:rPr>
          <w:rFonts w:ascii="Times New Roman" w:hAnsi="Times New Roman" w:cs="Times New Roman"/>
          <w:sz w:val="28"/>
          <w:szCs w:val="28"/>
          <w:lang w:val="en-US"/>
        </w:rPr>
        <w:t>pdf</w:t>
      </w:r>
      <w:proofErr w:type="spellEnd"/>
      <w:r w:rsidRPr="00A24D00">
        <w:rPr>
          <w:rFonts w:ascii="Times New Roman" w:hAnsi="Times New Roman" w:cs="Times New Roman"/>
          <w:sz w:val="28"/>
          <w:szCs w:val="28"/>
        </w:rPr>
        <w:t xml:space="preserve">, </w:t>
      </w:r>
      <w:r w:rsidRPr="00A24D00">
        <w:rPr>
          <w:rFonts w:ascii="Times New Roman" w:hAnsi="Times New Roman" w:cs="Times New Roman"/>
          <w:sz w:val="28"/>
          <w:szCs w:val="28"/>
          <w:lang w:val="en-US"/>
        </w:rPr>
        <w:t>jpg</w:t>
      </w:r>
      <w:r w:rsidRPr="00A24D0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24D00">
        <w:rPr>
          <w:rFonts w:ascii="Times New Roman" w:hAnsi="Times New Roman" w:cs="Times New Roman"/>
          <w:sz w:val="28"/>
          <w:szCs w:val="28"/>
          <w:lang w:val="en-US"/>
        </w:rPr>
        <w:t>png</w:t>
      </w:r>
      <w:proofErr w:type="spellEnd"/>
      <w:r w:rsidRPr="00A24D00">
        <w:rPr>
          <w:rFonts w:ascii="Times New Roman" w:hAnsi="Times New Roman" w:cs="Times New Roman"/>
          <w:sz w:val="28"/>
          <w:szCs w:val="28"/>
        </w:rPr>
        <w:t>;</w:t>
      </w:r>
    </w:p>
    <w:p w:rsidR="00A24D00" w:rsidRPr="00A24D00" w:rsidRDefault="00A24D00" w:rsidP="00A24D00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 xml:space="preserve">В случае, когда документ состоит из нескольких файлов или документы имеют открепленные подписи (файл формата SIG), их необходимо направлять в виде электронного архива формата </w:t>
      </w:r>
      <w:r w:rsidRPr="00A24D00">
        <w:rPr>
          <w:rFonts w:ascii="Times New Roman" w:hAnsi="Times New Roman" w:cs="Times New Roman"/>
          <w:sz w:val="28"/>
          <w:szCs w:val="28"/>
          <w:lang w:val="en-US"/>
        </w:rPr>
        <w:t>zip</w:t>
      </w:r>
      <w:r w:rsidRPr="00A24D00">
        <w:rPr>
          <w:rFonts w:ascii="Times New Roman" w:hAnsi="Times New Roman" w:cs="Times New Roman"/>
          <w:sz w:val="28"/>
          <w:szCs w:val="28"/>
        </w:rPr>
        <w:t>.</w:t>
      </w:r>
    </w:p>
    <w:p w:rsidR="00A24D00" w:rsidRPr="00A24D00" w:rsidRDefault="00A24D00" w:rsidP="00A24D00">
      <w:pPr>
        <w:widowControl w:val="0"/>
        <w:autoSpaceDE w:val="0"/>
        <w:autoSpaceDN w:val="0"/>
        <w:ind w:firstLine="709"/>
        <w:rPr>
          <w:rFonts w:ascii="Times New Roman" w:hAnsi="Times New Roman" w:cs="Times New Roman"/>
          <w:sz w:val="28"/>
          <w:szCs w:val="28"/>
        </w:rPr>
      </w:pPr>
      <w:bookmarkStart w:id="5" w:name="sub_1007"/>
      <w:bookmarkStart w:id="6" w:name="sub_1003"/>
      <w:r w:rsidRPr="00A24D00">
        <w:rPr>
          <w:rFonts w:ascii="Times New Roman" w:hAnsi="Times New Roman" w:cs="Times New Roman"/>
          <w:sz w:val="28"/>
          <w:szCs w:val="28"/>
        </w:rPr>
        <w:t>2) В целях представления электронных документов сканирование документов на бумажном носителе осуществляется:</w:t>
      </w:r>
    </w:p>
    <w:p w:rsidR="00A24D00" w:rsidRPr="00A24D00" w:rsidRDefault="00A24D00" w:rsidP="00A24D00">
      <w:pPr>
        <w:widowControl w:val="0"/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071"/>
      <w:bookmarkEnd w:id="5"/>
      <w:r w:rsidRPr="00A24D00">
        <w:rPr>
          <w:rFonts w:ascii="Times New Roman" w:hAnsi="Times New Roman" w:cs="Times New Roman"/>
          <w:sz w:val="28"/>
          <w:szCs w:val="28"/>
        </w:rPr>
        <w:t xml:space="preserve">а) непосредственно с оригинала документа в масштабе 1:1 (не допускается сканирование с копий) с разрешением 300 </w:t>
      </w:r>
      <w:proofErr w:type="spellStart"/>
      <w:r w:rsidRPr="00A24D00">
        <w:rPr>
          <w:rFonts w:ascii="Times New Roman" w:hAnsi="Times New Roman" w:cs="Times New Roman"/>
          <w:sz w:val="28"/>
          <w:szCs w:val="28"/>
        </w:rPr>
        <w:t>dpi</w:t>
      </w:r>
      <w:proofErr w:type="spellEnd"/>
      <w:r w:rsidRPr="00A24D00">
        <w:rPr>
          <w:rFonts w:ascii="Times New Roman" w:hAnsi="Times New Roman" w:cs="Times New Roman"/>
          <w:sz w:val="28"/>
          <w:szCs w:val="28"/>
        </w:rPr>
        <w:t>;</w:t>
      </w:r>
    </w:p>
    <w:p w:rsidR="00A24D00" w:rsidRPr="00A24D00" w:rsidRDefault="00A24D00" w:rsidP="00A24D00">
      <w:pPr>
        <w:widowControl w:val="0"/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072"/>
      <w:bookmarkEnd w:id="7"/>
      <w:r w:rsidRPr="00A24D00">
        <w:rPr>
          <w:rFonts w:ascii="Times New Roman" w:hAnsi="Times New Roman" w:cs="Times New Roman"/>
          <w:sz w:val="28"/>
          <w:szCs w:val="28"/>
        </w:rPr>
        <w:t>б) в черно-белом режиме при отсутствии в документе графических изображений;</w:t>
      </w:r>
    </w:p>
    <w:p w:rsidR="00A24D00" w:rsidRPr="00A24D00" w:rsidRDefault="00A24D00" w:rsidP="00A24D00">
      <w:pPr>
        <w:widowControl w:val="0"/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073"/>
      <w:bookmarkEnd w:id="8"/>
      <w:r w:rsidRPr="00A24D00">
        <w:rPr>
          <w:rFonts w:ascii="Times New Roman" w:hAnsi="Times New Roman" w:cs="Times New Roman"/>
          <w:sz w:val="28"/>
          <w:szCs w:val="28"/>
        </w:rPr>
        <w:t>в) в режиме полной цветопередачи при наличии в документе цветных графических изображений либо цветного текста;</w:t>
      </w:r>
    </w:p>
    <w:p w:rsidR="00A24D00" w:rsidRPr="00A24D00" w:rsidRDefault="00A24D00" w:rsidP="00A24D00">
      <w:pPr>
        <w:widowControl w:val="0"/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074"/>
      <w:bookmarkEnd w:id="9"/>
      <w:r w:rsidRPr="00A24D00">
        <w:rPr>
          <w:rFonts w:ascii="Times New Roman" w:hAnsi="Times New Roman" w:cs="Times New Roman"/>
          <w:sz w:val="28"/>
          <w:szCs w:val="28"/>
        </w:rPr>
        <w:t>г) в режиме «оттенки серого» при наличии в документе изображений, отличных от цветного изображения.</w:t>
      </w:r>
    </w:p>
    <w:p w:rsidR="00A24D00" w:rsidRPr="00A24D00" w:rsidRDefault="00A24D00" w:rsidP="00A24D00">
      <w:pPr>
        <w:widowControl w:val="0"/>
        <w:autoSpaceDE w:val="0"/>
        <w:autoSpaceDN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24D00">
        <w:rPr>
          <w:rFonts w:ascii="Times New Roman" w:hAnsi="Times New Roman" w:cs="Times New Roman"/>
          <w:sz w:val="28"/>
          <w:szCs w:val="28"/>
        </w:rPr>
        <w:t>3) Документы в электронном виде могут быть подписаны квалифицированной ЭП.</w:t>
      </w:r>
      <w:proofErr w:type="gramEnd"/>
    </w:p>
    <w:p w:rsidR="00A24D00" w:rsidRPr="00A24D00" w:rsidRDefault="00A24D00" w:rsidP="00A24D00">
      <w:pPr>
        <w:widowControl w:val="0"/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010"/>
      <w:bookmarkEnd w:id="10"/>
      <w:r w:rsidRPr="00A24D00">
        <w:rPr>
          <w:rFonts w:ascii="Times New Roman" w:hAnsi="Times New Roman" w:cs="Times New Roman"/>
          <w:sz w:val="28"/>
          <w:szCs w:val="28"/>
        </w:rPr>
        <w:t>4) Наименования электронных документов должны соответствовать наименованиям документов на бумажном носителе</w:t>
      </w:r>
      <w:bookmarkEnd w:id="6"/>
      <w:bookmarkEnd w:id="11"/>
      <w:r w:rsidRPr="00A24D00">
        <w:rPr>
          <w:rFonts w:ascii="Times New Roman" w:hAnsi="Times New Roman" w:cs="Times New Roman"/>
          <w:sz w:val="28"/>
          <w:szCs w:val="28"/>
        </w:rPr>
        <w:t>.</w:t>
      </w:r>
    </w:p>
    <w:p w:rsidR="00A24D00" w:rsidRPr="00A24D00" w:rsidRDefault="00A24D00" w:rsidP="00A24D00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27. За представление недостоверных или неполных сведений заявитель несёт ответственность в соответствии с законодательством Российской Федерации.</w:t>
      </w:r>
    </w:p>
    <w:p w:rsidR="00A24D00" w:rsidRPr="00A24D00" w:rsidRDefault="00A24D00" w:rsidP="00A24D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4D00" w:rsidRPr="00A24D00" w:rsidRDefault="00A24D00" w:rsidP="00A24D0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24D00">
        <w:rPr>
          <w:rFonts w:ascii="Times New Roman" w:hAnsi="Times New Roman" w:cs="Times New Roman"/>
          <w:b/>
          <w:sz w:val="28"/>
          <w:szCs w:val="28"/>
        </w:rPr>
        <w:t xml:space="preserve">Исчерпывающий перечень оснований для отказа в приёме документов, </w:t>
      </w:r>
    </w:p>
    <w:p w:rsidR="00A24D00" w:rsidRPr="00A24D00" w:rsidRDefault="00A24D00" w:rsidP="00A24D0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24D00">
        <w:rPr>
          <w:rFonts w:ascii="Times New Roman" w:hAnsi="Times New Roman" w:cs="Times New Roman"/>
          <w:b/>
          <w:sz w:val="28"/>
          <w:szCs w:val="28"/>
        </w:rPr>
        <w:t>необходимых</w:t>
      </w:r>
      <w:proofErr w:type="gramEnd"/>
      <w:r w:rsidRPr="00A24D00">
        <w:rPr>
          <w:rFonts w:ascii="Times New Roman" w:hAnsi="Times New Roman" w:cs="Times New Roman"/>
          <w:b/>
          <w:sz w:val="28"/>
          <w:szCs w:val="28"/>
        </w:rPr>
        <w:t xml:space="preserve"> для предоставления муниципальной услуги</w:t>
      </w: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226"/>
      <w:bookmarkEnd w:id="12"/>
      <w:r w:rsidRPr="00A24D00">
        <w:rPr>
          <w:rFonts w:ascii="Times New Roman" w:hAnsi="Times New Roman" w:cs="Times New Roman"/>
          <w:sz w:val="28"/>
          <w:szCs w:val="28"/>
        </w:rPr>
        <w:t>28. Основаниями для отказа в приёме документов, необходимых для предоставления муниципальной услуги, являются: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1) обращение за муниципальной услугой, предоставление которой не предусматривается настоящим Административным регламентом;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2) представление заявления, подписанного неуполномоченным лицом;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3) представленный заявителем пакет документов не соответствует требованиям, установленным пунктами 20, 24 – 26 настоящего Административного  регламента;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4) предоставление документов, содержащих незаверенные исправления, подчистки;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5) предоставление документов, текст которых не поддаётся прочтению.</w:t>
      </w:r>
    </w:p>
    <w:p w:rsidR="00A24D00" w:rsidRPr="00A24D00" w:rsidRDefault="00A24D00" w:rsidP="00A24D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4D00" w:rsidRPr="00A24D00" w:rsidRDefault="00A24D00" w:rsidP="00A24D0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24D00">
        <w:rPr>
          <w:rFonts w:ascii="Times New Roman" w:hAnsi="Times New Roman" w:cs="Times New Roman"/>
          <w:b/>
          <w:sz w:val="28"/>
          <w:szCs w:val="28"/>
        </w:rPr>
        <w:t>Исчерпывающий перечень оснований для приостановления</w:t>
      </w:r>
    </w:p>
    <w:p w:rsidR="00A24D00" w:rsidRPr="00A24D00" w:rsidRDefault="00A24D00" w:rsidP="00A24D0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4D00">
        <w:rPr>
          <w:rFonts w:ascii="Times New Roman" w:hAnsi="Times New Roman" w:cs="Times New Roman"/>
          <w:b/>
          <w:sz w:val="28"/>
          <w:szCs w:val="28"/>
        </w:rPr>
        <w:t>или отказа в предоставлении муниципальной услуги</w:t>
      </w: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29. Основания для приостановления предоставления муниципальной услуги отсутствуют.</w:t>
      </w: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30. Основаниями для отказа в выдаче разрешения на условно разрешенный вид использования земельного участка или объекта капитального строительства являются:</w:t>
      </w: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на соответствующую территорию не распространяется действие градостроительных регламентов либо для соответствующей территории градостроительные регламенты не установлены;</w:t>
      </w: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несоответствие запрашиваемого вида разрешенного использования земельного участка или объекта капитального строительства градостроительной документации Генеральному плану муниципального образования, проекту планировки, Правилам землепользования и застройки муниципального образования;</w:t>
      </w: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 xml:space="preserve">отсутствие возможности обеспечить соблюдение требований технических регламентов (нормативов и стандартов) и иных обязательных требований, установленных в целях охраны окружающей природной и культурно-исторической среды, здоровья, безопасности проживания и жизнедеятельности людей, нормативов градостроительного проектирования, соблюдения прав и интересов </w:t>
      </w:r>
      <w:proofErr w:type="gramStart"/>
      <w:r w:rsidRPr="00A24D00">
        <w:rPr>
          <w:rFonts w:ascii="Times New Roman" w:hAnsi="Times New Roman" w:cs="Times New Roman"/>
          <w:sz w:val="28"/>
          <w:szCs w:val="28"/>
        </w:rPr>
        <w:t>правообладателей</w:t>
      </w:r>
      <w:proofErr w:type="gramEnd"/>
      <w:r w:rsidRPr="00A24D00">
        <w:rPr>
          <w:rFonts w:ascii="Times New Roman" w:hAnsi="Times New Roman" w:cs="Times New Roman"/>
          <w:sz w:val="28"/>
          <w:szCs w:val="28"/>
        </w:rPr>
        <w:t xml:space="preserve"> земельных участок, имеющие общие границы с земельным участком, применительно к которому запрашивается разрешение, иных физических и юридических лиц в результате применения указанного в заявление вида разрешенного использования земельного участка или объекта капитального строительства;</w:t>
      </w: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наличие судебных актов, препятствующих предоставлению муниципальной услуги.</w:t>
      </w: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31. После устранения причин, послуживших основанием для отказа в предоставлении муниципальной услуги, заявитель вправе обратиться повторно для получения муниципальной услуги.</w:t>
      </w:r>
    </w:p>
    <w:p w:rsidR="00A24D00" w:rsidRPr="00A24D00" w:rsidRDefault="00A24D00" w:rsidP="00A24D0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A24D00" w:rsidRPr="00A24D00" w:rsidRDefault="00A24D00" w:rsidP="00A24D0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24D00">
        <w:rPr>
          <w:rFonts w:ascii="Times New Roman" w:hAnsi="Times New Roman" w:cs="Times New Roman"/>
          <w:b/>
          <w:sz w:val="28"/>
          <w:szCs w:val="28"/>
        </w:rPr>
        <w:t>Размер платы, взимаемой с заявителя при предоставлении муниципальной услуги</w:t>
      </w: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lastRenderedPageBreak/>
        <w:t>32. Муниципальная услуга предоставляется без взимания платы.</w:t>
      </w:r>
    </w:p>
    <w:p w:rsidR="00A24D00" w:rsidRPr="00A24D00" w:rsidRDefault="00A24D00" w:rsidP="00A24D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4D00" w:rsidRPr="00A24D00" w:rsidRDefault="00A24D00" w:rsidP="00A24D0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24D00">
        <w:rPr>
          <w:rFonts w:ascii="Times New Roman" w:hAnsi="Times New Roman" w:cs="Times New Roman"/>
          <w:b/>
          <w:sz w:val="28"/>
          <w:szCs w:val="28"/>
        </w:rPr>
        <w:t xml:space="preserve">Максимальный срок ожидания в очереди при подаче заявления (запроса) </w:t>
      </w:r>
    </w:p>
    <w:p w:rsidR="00A24D00" w:rsidRPr="00A24D00" w:rsidRDefault="00A24D00" w:rsidP="00A24D0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24D00">
        <w:rPr>
          <w:rFonts w:ascii="Times New Roman" w:hAnsi="Times New Roman" w:cs="Times New Roman"/>
          <w:b/>
          <w:sz w:val="28"/>
          <w:szCs w:val="28"/>
        </w:rPr>
        <w:t xml:space="preserve">о предоставлении муниципальной услуги и при получении </w:t>
      </w:r>
    </w:p>
    <w:p w:rsidR="00A24D00" w:rsidRPr="00A24D00" w:rsidRDefault="00A24D00" w:rsidP="00A24D0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24D00">
        <w:rPr>
          <w:rFonts w:ascii="Times New Roman" w:hAnsi="Times New Roman" w:cs="Times New Roman"/>
          <w:b/>
          <w:sz w:val="28"/>
          <w:szCs w:val="28"/>
        </w:rPr>
        <w:t>результата предоставления муниципальной услуги</w:t>
      </w: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33. Максимальный срок ожидания в очереди при подаче заявления и документов, необходимых для предоставления муниципальной услуги или получения результата предоставления муниципальной услуги, не должен составлять более 15 минут.</w:t>
      </w:r>
    </w:p>
    <w:p w:rsidR="00A24D00" w:rsidRPr="00A24D00" w:rsidRDefault="00A24D00" w:rsidP="00A24D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4D00" w:rsidRPr="00A24D00" w:rsidRDefault="00A24D00" w:rsidP="00A24D0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24D00">
        <w:rPr>
          <w:rFonts w:ascii="Times New Roman" w:hAnsi="Times New Roman" w:cs="Times New Roman"/>
          <w:b/>
          <w:sz w:val="28"/>
          <w:szCs w:val="28"/>
        </w:rPr>
        <w:t>Срок регистрации заявления о предоставлении муниципальной услуги</w:t>
      </w: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34. Регистрация заявления о предоставлении муниципальной услуги осуществляется в течение дня с момента его поступления.</w:t>
      </w:r>
    </w:p>
    <w:p w:rsidR="00A24D00" w:rsidRPr="00A24D00" w:rsidRDefault="00A24D00" w:rsidP="00A24D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4D00" w:rsidRPr="00A24D00" w:rsidRDefault="00A24D00" w:rsidP="00A24D0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24D00">
        <w:rPr>
          <w:rFonts w:ascii="Times New Roman" w:hAnsi="Times New Roman" w:cs="Times New Roman"/>
          <w:b/>
          <w:sz w:val="28"/>
          <w:szCs w:val="28"/>
        </w:rPr>
        <w:t xml:space="preserve">Требования к помещениям, в которых предоставляется муниципальная услуга, </w:t>
      </w:r>
    </w:p>
    <w:p w:rsidR="00A24D00" w:rsidRPr="00A24D00" w:rsidRDefault="00A24D00" w:rsidP="00A24D0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24D00">
        <w:rPr>
          <w:rFonts w:ascii="Times New Roman" w:hAnsi="Times New Roman" w:cs="Times New Roman"/>
          <w:b/>
          <w:sz w:val="28"/>
          <w:szCs w:val="28"/>
        </w:rPr>
        <w:t xml:space="preserve">к залу ожидания, информационным стендам, </w:t>
      </w:r>
      <w:proofErr w:type="gramStart"/>
      <w:r w:rsidRPr="00A24D00">
        <w:rPr>
          <w:rFonts w:ascii="Times New Roman" w:hAnsi="Times New Roman" w:cs="Times New Roman"/>
          <w:b/>
          <w:sz w:val="28"/>
          <w:szCs w:val="28"/>
        </w:rPr>
        <w:t>необходимых</w:t>
      </w:r>
      <w:proofErr w:type="gramEnd"/>
    </w:p>
    <w:p w:rsidR="00A24D00" w:rsidRPr="00A24D00" w:rsidRDefault="00A24D00" w:rsidP="00A24D0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24D00">
        <w:rPr>
          <w:rFonts w:ascii="Times New Roman" w:hAnsi="Times New Roman" w:cs="Times New Roman"/>
          <w:b/>
          <w:sz w:val="28"/>
          <w:szCs w:val="28"/>
        </w:rPr>
        <w:t xml:space="preserve"> для предоставления муниципальной услуги</w:t>
      </w: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 xml:space="preserve">35. Приём заявителей должен осуществляться в специально выделенном для этих целей помещении. 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Помещения, в которых осуществляется приём заявителей, должны находиться в зоне пешеходной доступности к основным транспортным магистралям</w:t>
      </w: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 xml:space="preserve">36. </w:t>
      </w: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Помещения для приёма заявителей должны быть оборудованы табличками с указанием номера кабинета, фамилии, имени, отчества и должности муниципального служащего, осуществляющего предоставление муниципальной услуги, режима работы.</w:t>
      </w: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37. Для ожидания заявителями приёма, заполнения необходимых для получения муниципальной услуги документов должны иметься места, оборудованные стульями, столами (стойками).</w:t>
      </w: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Места для заполнения документов оборудуются стульями, столами (стойками) и обеспечиваются образцами заполнения документов, бланками документов и канцелярскими принадлежностями (</w:t>
      </w:r>
      <w:r w:rsidRPr="00A24D00">
        <w:rPr>
          <w:rFonts w:ascii="Times New Roman" w:hAnsi="Times New Roman" w:cs="Times New Roman"/>
          <w:sz w:val="28"/>
          <w:szCs w:val="28"/>
        </w:rPr>
        <w:t>писчая бумага, ручка).</w:t>
      </w: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38. Места предоставления муниципальной услуги должны быть оборудованы системами кондиционирования (охлаждения и нагревания) воздуха, средствами пожаротушения и оповещения о возникновении чрезвычайной ситуации.</w:t>
      </w: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39. Места предоставления муниципальной услуги должны быть обеспечены доступными местами общественного пользования (туалеты) и хранения верхней одежды заявителей.</w:t>
      </w: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40. Требования к условиям доступности при предоставлении муниципальной услуги для инвалидов обеспечиваются в соответствии с законодательством Российской Федерации и законодательством Оренбургской области, в том числе:</w:t>
      </w: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lastRenderedPageBreak/>
        <w:t>1) условия для беспрепятственного доступа (вход оборудуется специальным пандусом, передвижение по помещению должно обеспечивать беспрепятственное перемещение и разворот специальных сре</w:t>
      </w:r>
      <w:proofErr w:type="gramStart"/>
      <w:r w:rsidRPr="00A24D00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A24D00">
        <w:rPr>
          <w:rFonts w:ascii="Times New Roman" w:hAnsi="Times New Roman" w:cs="Times New Roman"/>
          <w:sz w:val="28"/>
          <w:szCs w:val="28"/>
        </w:rPr>
        <w:t xml:space="preserve">я передвижения (кресел-колясок), оборудуются места общественного пользования), </w:t>
      </w: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средствами связи и информации</w:t>
      </w:r>
      <w:r w:rsidRPr="00A24D00">
        <w:rPr>
          <w:rFonts w:ascii="Times New Roman" w:hAnsi="Times New Roman" w:cs="Times New Roman"/>
          <w:sz w:val="28"/>
          <w:szCs w:val="28"/>
        </w:rPr>
        <w:t>;</w:t>
      </w: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2) 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3) надлежащее размещение оборудования и носителей информации, необходимых для обеспечения беспрепятственного доступа инвалидов к муниципальной услуге с учётом ограничений их жизнедеятельности;</w:t>
      </w: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 xml:space="preserve">4)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A24D00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A24D00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24D00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A24D00">
        <w:rPr>
          <w:rFonts w:ascii="Times New Roman" w:hAnsi="Times New Roman" w:cs="Times New Roman"/>
          <w:sz w:val="28"/>
          <w:szCs w:val="28"/>
        </w:rPr>
        <w:t>;</w:t>
      </w: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24D00">
        <w:rPr>
          <w:rFonts w:ascii="Times New Roman" w:hAnsi="Times New Roman" w:cs="Times New Roman"/>
          <w:sz w:val="28"/>
          <w:szCs w:val="28"/>
        </w:rPr>
        <w:t>5) допуск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и сфере социальной защиты населения;</w:t>
      </w:r>
      <w:proofErr w:type="gramEnd"/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6) оказание специалистами, предоставляющими муниципальной услугу, помощи инвалидам в преодолении барьеров, мешающих получению ими услуг наравне с другими лицами.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В случае невозможности полностью приспособить помещения с учётом потребности инвалида ему обеспечивается доступ к месту предоставления муниципальной услуги либо, когда это возможно, ее предоставление по месту жительства инвалида или в дистанционном режиме.</w:t>
      </w:r>
    </w:p>
    <w:p w:rsidR="00A24D00" w:rsidRPr="00A24D00" w:rsidRDefault="00A24D00" w:rsidP="00A24D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4D00" w:rsidRPr="00A24D00" w:rsidRDefault="00A24D00" w:rsidP="00A24D0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24D00">
        <w:rPr>
          <w:rFonts w:ascii="Times New Roman" w:hAnsi="Times New Roman" w:cs="Times New Roman"/>
          <w:b/>
          <w:sz w:val="28"/>
          <w:szCs w:val="28"/>
        </w:rPr>
        <w:t>Показатели доступности и качества муниципальной услуги</w:t>
      </w: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41. Показателями доступности предоставления муниципальной услуги являются:</w:t>
      </w: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1) открытость, полнота и достоверность информации о порядке предоставления муниципальной услуги, в том числе в электронной форме в сети Интернет, на Портале;</w:t>
      </w: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2) соблюдение стандарта предоставления муниципальной услуги;</w:t>
      </w: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3) предоставление возможности подачи заявления о предоставлении муниципальной услуги и документов через Портал;</w:t>
      </w: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4) предоставление возможности получения информации о ходе предоставления муниципальной услуги, в том числе через Портал, а также предоставления результата услуги в личный кабинет заявителя (при заполнении заявления через Портал).</w:t>
      </w: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42. Показателем качества предоставления муниципальной услуги являются:</w:t>
      </w: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1) отсутствие очередей при приёме (выдаче) документов;</w:t>
      </w: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2) отсутствие нарушений сроков предоставления муниципальной услуги;</w:t>
      </w: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 xml:space="preserve">3) отсутствие обоснованных жалоб со стороны заявителей по результатам </w:t>
      </w:r>
      <w:r w:rsidRPr="00A24D00">
        <w:rPr>
          <w:rFonts w:ascii="Times New Roman" w:hAnsi="Times New Roman" w:cs="Times New Roman"/>
          <w:sz w:val="28"/>
          <w:szCs w:val="28"/>
        </w:rPr>
        <w:lastRenderedPageBreak/>
        <w:t>предоставления муниципальной услуги;</w:t>
      </w: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4) компетентность уполномоченных должностных лиц органа местного самоуправления, участвующих в предоставлении муниципальной услуги, наличие у них профессиональных знаний и навыков для выполнения административных действий, предусмотренных настоящим Административным регламентом.</w:t>
      </w: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43. Ежегодно специалистами, ответственными за предоставление муниципальной услуги, на основе анализа практики применения Административного регламента осуществляется оценка соответствия его исполнения установленным показателям.</w:t>
      </w: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44. Количество взаимодействий заявителя с уполномоченными должностными лицами органа местного самоуправления при предоставлении муниципальной услуги не превышающее - 2, их общая продолжительность не превышающая - 30 минут:</w:t>
      </w: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при личном обращении заявителя с заявлением о предоставлении муниципальной услуги;</w:t>
      </w: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при личном получении заявителем разрешения на условно разрешенный вид использования земельного участка или объекта капитального строительства (отказа в выдаче разрешения на условно разрешенный вид использования земельного участка или объекта капитального строительства).</w:t>
      </w:r>
    </w:p>
    <w:p w:rsidR="00A24D00" w:rsidRPr="00A24D00" w:rsidRDefault="00A24D00" w:rsidP="00A24D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4D00" w:rsidRPr="00A24D00" w:rsidRDefault="00A24D00" w:rsidP="00A24D0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24D00">
        <w:rPr>
          <w:rFonts w:ascii="Times New Roman" w:hAnsi="Times New Roman" w:cs="Times New Roman"/>
          <w:b/>
          <w:sz w:val="28"/>
          <w:szCs w:val="28"/>
        </w:rPr>
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</w:t>
      </w:r>
    </w:p>
    <w:p w:rsidR="00A24D00" w:rsidRPr="00A24D00" w:rsidRDefault="00A24D00" w:rsidP="00A24D0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4D00">
        <w:rPr>
          <w:rFonts w:ascii="Times New Roman" w:hAnsi="Times New Roman" w:cs="Times New Roman"/>
          <w:b/>
          <w:sz w:val="28"/>
          <w:szCs w:val="28"/>
        </w:rPr>
        <w:t>административных процедур в электронной форме</w:t>
      </w:r>
    </w:p>
    <w:p w:rsidR="00A24D00" w:rsidRPr="00A24D00" w:rsidRDefault="00A24D00" w:rsidP="00A24D00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24D00" w:rsidRPr="00A24D00" w:rsidRDefault="00A24D00" w:rsidP="00A24D0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24D00">
        <w:rPr>
          <w:rFonts w:ascii="Times New Roman" w:hAnsi="Times New Roman" w:cs="Times New Roman"/>
          <w:b/>
          <w:sz w:val="28"/>
          <w:szCs w:val="28"/>
        </w:rPr>
        <w:t>Исчерпывающий перечень административных процедур</w:t>
      </w: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45. Предоставление муниципальной услуги включает в себя выполнение следующих административных процедур: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1) прием заявления и документов, их  регистрация;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2) направление в порядке межведомственного информационного взаимодействия запросов на предоставление документов, необходимых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организаций;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 xml:space="preserve">3) рассмотрение документов, представленных заявителем, и ответов на запросы, полученных в результате межведомственного информационного взаимодействия; </w:t>
      </w:r>
    </w:p>
    <w:p w:rsidR="00A24D00" w:rsidRPr="00A24D00" w:rsidRDefault="00A24D00" w:rsidP="00A24D00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 xml:space="preserve">4) принятие решения о предоставлении муниципальной услуги (отказе в предоставлении муниципальной услуги); </w:t>
      </w:r>
    </w:p>
    <w:p w:rsidR="00A24D00" w:rsidRPr="00A24D00" w:rsidRDefault="00A24D00" w:rsidP="00A24D00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5) уведомление заявителя о принятом решении и выдача разрешения на условно разрешенный вид использования земельного участка или объекта </w:t>
      </w: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капитального строительства (мотивированного отказа в выдаче разрешения на условно разрешенный вид использования земельного участка или объекта капитального строительства).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46. Данный перечень административных процедур является исчерпывающим.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47. При предоставлении муниципальной услуги в электронной форме осуществляется: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получение информации о порядке и сроках предоставления муниципальной услуги;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запись на приём в орган местного самоуправления, многофункциональный центр для подачи запроса о предоставлении услуги (далее - запрос); 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формирование запроса; 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приём и регистрация органом местного самоуправления запроса и иных документов, необходимых для предоставления услуги;</w:t>
      </w: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получение результата предоставления услуги; 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получение сведений о ходе выполнения запроса; 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осуществление оценки качества предоставления услуги;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proofErr w:type="gramStart"/>
      <w:r w:rsidRPr="00A24D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досудебное (внесудебное) обжалование решений и действий (бездействия) органа (организации), должностного лица органа (организации) либо муниципального служащего.</w:t>
      </w:r>
      <w:proofErr w:type="gramEnd"/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48. Административные процедуры осуществляются в последовательности, определённой </w:t>
      </w:r>
      <w:hyperlink r:id="rId9" w:history="1">
        <w:r w:rsidRPr="00A24D00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блок-схемой</w:t>
        </w:r>
      </w:hyperlink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предоставления муниципальной услуги (приложение № 2 к настоящему Административному регламенту).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24D00" w:rsidRPr="00A24D00" w:rsidRDefault="00A24D00" w:rsidP="00A24D00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4D00">
        <w:rPr>
          <w:rFonts w:ascii="Times New Roman" w:hAnsi="Times New Roman" w:cs="Times New Roman"/>
          <w:b/>
          <w:sz w:val="28"/>
          <w:szCs w:val="28"/>
        </w:rPr>
        <w:t>Приём заявления и документов, их регистрация</w:t>
      </w: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hAnsi="Times New Roman" w:cs="Times New Roman"/>
          <w:sz w:val="28"/>
          <w:szCs w:val="28"/>
        </w:rPr>
        <w:t>49. О</w:t>
      </w: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снованием для начала административной процедуры является поступление к ответственному специалисту заявления о предоставлении муниципальной услуги с приложением пакета документов. </w:t>
      </w:r>
      <w:r w:rsidRPr="00A24D00">
        <w:rPr>
          <w:rFonts w:ascii="Times New Roman" w:hAnsi="Times New Roman" w:cs="Times New Roman"/>
          <w:sz w:val="28"/>
          <w:szCs w:val="28"/>
          <w:lang w:eastAsia="en-US"/>
        </w:rPr>
        <w:t xml:space="preserve">При поступлении заявления в электронном виде с Портала ответственный специалист действует в соответствии с требованиями нормативных актов, указанных в подпунктах 11-13 пункта 18 настоящего Административного регламента.  </w:t>
      </w:r>
    </w:p>
    <w:p w:rsidR="00A24D00" w:rsidRPr="00A24D00" w:rsidRDefault="00A24D00" w:rsidP="00A24D00">
      <w:pPr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hAnsi="Times New Roman" w:cs="Times New Roman"/>
          <w:sz w:val="28"/>
          <w:szCs w:val="28"/>
        </w:rPr>
        <w:lastRenderedPageBreak/>
        <w:t xml:space="preserve">50. Специалист, ответственный за прием и регистрацию заявления о предоставлении муниципальной услуги и документов, осуществляет </w:t>
      </w: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проверку на наличие документов, указанных в </w:t>
      </w:r>
      <w:hyperlink r:id="rId10" w:history="1">
        <w:r w:rsidRPr="00A24D00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пункте 20</w:t>
        </w:r>
      </w:hyperlink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настоящего Административного регламента, полноты и правильности оформления представленных документов в соответствии с требованиями пунктов 24-26 настоящего Административного регламента.</w:t>
      </w:r>
    </w:p>
    <w:p w:rsidR="00A24D00" w:rsidRPr="00A24D00" w:rsidRDefault="00A24D00" w:rsidP="00A24D00">
      <w:pPr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51. Время выполнения административной процедуры: осуществляется не позднее дня, следующего за днём поступления в орган местного самоуправления заявления и документов.</w:t>
      </w:r>
    </w:p>
    <w:p w:rsidR="00A24D00" w:rsidRPr="00A24D00" w:rsidRDefault="00A24D00" w:rsidP="00A24D00">
      <w:pPr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52. Результатом выполнения административной процедуры является: регистрационная запись о дате и времени принятия заявления, формирование пакета документов и регистрация в журнале регистрации заявлений о предоставлении муниципальной услуги.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24D00" w:rsidRPr="00A24D00" w:rsidRDefault="00A24D00" w:rsidP="00A24D00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Направление в порядке межведомственного информационного взаимодействия запросов на предоставление документов, необходимых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</w:t>
      </w:r>
    </w:p>
    <w:p w:rsidR="00A24D00" w:rsidRPr="00A24D00" w:rsidRDefault="00A24D00" w:rsidP="00A24D00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24D00" w:rsidRPr="00A24D00" w:rsidRDefault="00A24D00" w:rsidP="00A24D0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 xml:space="preserve">53. Основанием для начала административной процедуры является непредставление заявителем по собственной инициативе документа (документов), указанных в пункте 21 настоящего Административного регламента. </w:t>
      </w:r>
    </w:p>
    <w:p w:rsidR="00A24D00" w:rsidRPr="00A24D00" w:rsidRDefault="00A24D00" w:rsidP="00A24D0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 xml:space="preserve">Уполномоченными должностными лицами направляются </w:t>
      </w: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в порядке межведомственного информационного взаимодействия запросы на предоставление документов, необходимых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организаций.</w:t>
      </w:r>
    </w:p>
    <w:p w:rsidR="00A24D00" w:rsidRPr="00A24D00" w:rsidRDefault="00A24D00" w:rsidP="00A24D0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54. Время выполнения административной процедуры: осуществляется в течение 2-х дней со дня получения заявления о предоставлении муниципальной услуги.</w:t>
      </w:r>
    </w:p>
    <w:p w:rsidR="00A24D00" w:rsidRPr="00A24D00" w:rsidRDefault="00A24D00" w:rsidP="00A24D0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 xml:space="preserve">55. Результатом выполнения административной процедуры является получение ответа на запрос в течение не более 5-ти рабочих дней со дня его направления. </w:t>
      </w:r>
    </w:p>
    <w:p w:rsidR="00A24D00" w:rsidRPr="00A24D00" w:rsidRDefault="00A24D00" w:rsidP="00A24D0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Непредставление (несвоевременное предоставление) органом по межведомственному запросу документов и информации, не может являться основанием для отказа в предоставлении заявителю муниципальной услуги.</w:t>
      </w:r>
    </w:p>
    <w:p w:rsidR="00A24D00" w:rsidRPr="00A24D00" w:rsidRDefault="00A24D00" w:rsidP="00A24D00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24D00" w:rsidRPr="00A24D00" w:rsidRDefault="00A24D00" w:rsidP="00A24D00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A24D00"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A24D0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ассмотрение документов, представленных заявителем, и ответов на запросы, полученных в результате межведомственного информационного взаимодействия </w:t>
      </w:r>
    </w:p>
    <w:p w:rsidR="00A24D00" w:rsidRPr="00A24D00" w:rsidRDefault="00A24D00" w:rsidP="00A24D0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24D00" w:rsidRPr="00A24D00" w:rsidRDefault="00A24D00" w:rsidP="00A24D0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56. Основанием для начала административной процедуры является получение уполномоченными должностными лицами заявления о предоставлении муниципальной услуги с  прилагаемым пакетом документов и ответов на запросы, полученных в результате межведомственного информационного взаимодействия.</w:t>
      </w:r>
    </w:p>
    <w:p w:rsidR="00A24D00" w:rsidRPr="00A24D00" w:rsidRDefault="00A24D00" w:rsidP="00A24D0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 xml:space="preserve">57. </w:t>
      </w:r>
      <w:proofErr w:type="gramStart"/>
      <w:r w:rsidRPr="00A24D00">
        <w:rPr>
          <w:rFonts w:ascii="Times New Roman" w:hAnsi="Times New Roman" w:cs="Times New Roman"/>
          <w:sz w:val="28"/>
          <w:szCs w:val="28"/>
        </w:rPr>
        <w:t xml:space="preserve">Если в ответе на запрос, полученный в результате межведомственного информационного взаимодействия от </w:t>
      </w: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государственных органов, органов местного самоуправления и иных организаций, получен ответ об отсутствии необходимых документов (сведений)</w:t>
      </w:r>
      <w:r w:rsidRPr="00A24D00">
        <w:rPr>
          <w:rFonts w:ascii="Times New Roman" w:hAnsi="Times New Roman" w:cs="Times New Roman"/>
          <w:sz w:val="28"/>
          <w:szCs w:val="28"/>
        </w:rPr>
        <w:t>, либо установлено наличие обстоятельств, указанных в пункте 28 настоящего Административного регламента, то уполномоченными должностными лицами в течение 1-го дня со дня получения уполномоченными должностными лицами заявления, прилагаемых заявителем документов и ответов на запросы</w:t>
      </w:r>
      <w:proofErr w:type="gramEnd"/>
      <w:r w:rsidRPr="00A24D00">
        <w:rPr>
          <w:rFonts w:ascii="Times New Roman" w:hAnsi="Times New Roman" w:cs="Times New Roman"/>
          <w:sz w:val="28"/>
          <w:szCs w:val="28"/>
        </w:rPr>
        <w:t>, полученных в результате межведомственного взаимодействия, осуществляется подготовка мотивированного отказа в приеме документов.</w:t>
      </w:r>
    </w:p>
    <w:p w:rsidR="00A24D00" w:rsidRPr="00A24D00" w:rsidRDefault="00A24D00" w:rsidP="00A24D0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58. Уполномоченные должностные лица осуществляют проверку наличия установленных в пункте 30 настоящего Административного регламента оснований для отказа в предоставлении муниципальной услуги и принимают решение о предоставлении либо отказе в предоставлении муниципальной услуги.</w:t>
      </w:r>
    </w:p>
    <w:p w:rsidR="00A24D00" w:rsidRPr="00A24D00" w:rsidRDefault="00A24D00" w:rsidP="00A24D0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 xml:space="preserve">59. Если основания для отказа в предоставлении муниципальной услуги отсутствуют, специалист направляет заявление и документы в Комиссию, состав и положение о которой определяются правовым актом органа местного самоуправления. </w:t>
      </w:r>
    </w:p>
    <w:p w:rsidR="00A24D00" w:rsidRPr="00A24D00" w:rsidRDefault="00A24D00" w:rsidP="00A24D00">
      <w:pPr>
        <w:autoSpaceDE w:val="0"/>
        <w:autoSpaceDN w:val="0"/>
        <w:adjustRightInd w:val="0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hAnsi="Times New Roman" w:cs="Times New Roman"/>
          <w:sz w:val="28"/>
          <w:szCs w:val="28"/>
        </w:rPr>
        <w:t xml:space="preserve">60. </w:t>
      </w: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Комиссия в течение 5 дней с момента получения заявления рассматривает полученное заявление на предмет: </w:t>
      </w:r>
    </w:p>
    <w:p w:rsidR="00A24D00" w:rsidRPr="00A24D00" w:rsidRDefault="00A24D00" w:rsidP="00A24D00">
      <w:pPr>
        <w:autoSpaceDE w:val="0"/>
        <w:autoSpaceDN w:val="0"/>
        <w:adjustRightInd w:val="0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установления территориальной зоны и градостроительного регламента, который распространяется на земельный участок, и возможности выдачи разрешения на условно разрешенный вид использования земельного участка или объекта капитального строительства исходя из положений градостроительного регламента;</w:t>
      </w:r>
    </w:p>
    <w:p w:rsidR="00A24D00" w:rsidRPr="00A24D00" w:rsidRDefault="00A24D00" w:rsidP="00A24D00">
      <w:pPr>
        <w:autoSpaceDE w:val="0"/>
        <w:autoSpaceDN w:val="0"/>
        <w:adjustRightInd w:val="0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соответствия испрашиваемого вида разрешенного использования утвержденной документации по планировке территории, в которую входит данный земельный участок;</w:t>
      </w:r>
    </w:p>
    <w:p w:rsidR="00A24D00" w:rsidRPr="00A24D00" w:rsidRDefault="00A24D00" w:rsidP="00A24D00">
      <w:pPr>
        <w:autoSpaceDE w:val="0"/>
        <w:autoSpaceDN w:val="0"/>
        <w:adjustRightInd w:val="0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соответствия земельного участка, в отношении которого испрашивается разрешение, определению земельного участка, содержащемуся в Земельном </w:t>
      </w:r>
      <w:hyperlink r:id="rId11" w:history="1">
        <w:r w:rsidRPr="00A24D00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кодексе</w:t>
        </w:r>
      </w:hyperlink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Российской Федерации;</w:t>
      </w:r>
    </w:p>
    <w:p w:rsidR="00A24D00" w:rsidRPr="00A24D00" w:rsidRDefault="00A24D00" w:rsidP="00A24D00">
      <w:pPr>
        <w:autoSpaceDE w:val="0"/>
        <w:autoSpaceDN w:val="0"/>
        <w:adjustRightInd w:val="0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возможности использования условно разрешенного вида использования земельного участка исходя из требований технических регламентов.</w:t>
      </w:r>
    </w:p>
    <w:p w:rsidR="00A24D00" w:rsidRPr="00A24D00" w:rsidRDefault="00A24D00" w:rsidP="00A24D00">
      <w:pPr>
        <w:autoSpaceDE w:val="0"/>
        <w:autoSpaceDN w:val="0"/>
        <w:adjustRightInd w:val="0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61. </w:t>
      </w:r>
      <w:proofErr w:type="gramStart"/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Комиссия в срок не позднее чем через 10 дней со дня поступления заявления заинтересованного лица о выдаче разрешения на условно разрешенный вид использования,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участков, имеющих общие границы с земельным участком, применительно к которому запрашивается данное разрешение, правообладателям объектов капитального строительства, расположенных на земельных</w:t>
      </w:r>
      <w:proofErr w:type="gramEnd"/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участках</w:t>
      </w:r>
      <w:proofErr w:type="gramEnd"/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имеющих общие границы с земельным участком, применительно к которому запрашивается данное разрешение, и правообладателям помещений, являющихся частью объекта капитального строительства, применительно к которому запрашивается данное разрешение. </w:t>
      </w:r>
    </w:p>
    <w:p w:rsidR="00A24D00" w:rsidRPr="00A24D00" w:rsidRDefault="00A24D00" w:rsidP="00A24D00">
      <w:pPr>
        <w:autoSpaceDE w:val="0"/>
        <w:autoSpaceDN w:val="0"/>
        <w:adjustRightInd w:val="0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62. Порядок организации и проведения публичных слушаний определяется уставом муниципального образования и (или) нормативными правовыми актами представительного органа муниципального образования.</w:t>
      </w:r>
    </w:p>
    <w:p w:rsidR="00A24D00" w:rsidRPr="00A24D00" w:rsidRDefault="00A24D00" w:rsidP="00A24D00">
      <w:pPr>
        <w:autoSpaceDE w:val="0"/>
        <w:autoSpaceDN w:val="0"/>
        <w:adjustRightInd w:val="0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Срок проведения публичных слушаний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 определяется уставом муниципального образования и (или) нормативными правовыми актами представительного органа муниципального образования и не более 1 месяца.</w:t>
      </w:r>
    </w:p>
    <w:p w:rsidR="00A24D00" w:rsidRPr="00A24D00" w:rsidRDefault="00A24D00" w:rsidP="00A24D00">
      <w:pPr>
        <w:autoSpaceDE w:val="0"/>
        <w:autoSpaceDN w:val="0"/>
        <w:adjustRightInd w:val="0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hAnsi="Times New Roman" w:cs="Times New Roman"/>
          <w:sz w:val="28"/>
          <w:szCs w:val="28"/>
        </w:rPr>
        <w:t xml:space="preserve">63. </w:t>
      </w: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Заключение о результатах публичных слушаний по вопросу предоставления разрешения на условно разрешенный вид использования подлежит обнародованию (опубликованию) в сроки и в порядке, установленном для официального обнародования муниципальных правовых актов, иной официальной информации, и размещается на официальном сайте муниципального образования в сети «Интернет».</w:t>
      </w:r>
    </w:p>
    <w:p w:rsidR="00A24D00" w:rsidRPr="00A24D00" w:rsidRDefault="00A24D00" w:rsidP="00A24D00">
      <w:pPr>
        <w:autoSpaceDE w:val="0"/>
        <w:autoSpaceDN w:val="0"/>
        <w:adjustRightInd w:val="0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13" w:name="Par8"/>
      <w:bookmarkEnd w:id="13"/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64. На основании заключения о результатах публичных слушаний Комиссия осуществляет подготовку:</w:t>
      </w:r>
    </w:p>
    <w:p w:rsidR="00A24D00" w:rsidRPr="00A24D00" w:rsidRDefault="00A24D00" w:rsidP="00A24D00">
      <w:pPr>
        <w:autoSpaceDE w:val="0"/>
        <w:autoSpaceDN w:val="0"/>
        <w:adjustRightInd w:val="0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решения;</w:t>
      </w:r>
    </w:p>
    <w:p w:rsidR="00A24D00" w:rsidRPr="00A24D00" w:rsidRDefault="00A24D00" w:rsidP="00A24D00">
      <w:pPr>
        <w:autoSpaceDE w:val="0"/>
        <w:autoSpaceDN w:val="0"/>
        <w:adjustRightInd w:val="0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проект разрешения на условно разрешенный вид использования (мотивированный отказ в выдаче разрешения на условно разрешенный вид использования).</w:t>
      </w:r>
    </w:p>
    <w:p w:rsidR="00A24D00" w:rsidRPr="00A24D00" w:rsidRDefault="00A24D00" w:rsidP="00A24D00">
      <w:pPr>
        <w:autoSpaceDE w:val="0"/>
        <w:autoSpaceDN w:val="0"/>
        <w:adjustRightInd w:val="0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Указанные в настоящем пункте Административного регламента документы подготавливаются и направляются высшему должностному лицу органа местного самоуправления в течение 7-и дней.</w:t>
      </w:r>
    </w:p>
    <w:p w:rsidR="00A24D00" w:rsidRPr="00A24D00" w:rsidRDefault="00A24D00" w:rsidP="00A24D00">
      <w:pPr>
        <w:autoSpaceDE w:val="0"/>
        <w:autoSpaceDN w:val="0"/>
        <w:adjustRightInd w:val="0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65. По итогам рассмотрения рекомендаций Комиссии и проекта разрешения на условно разрешенный вид использования (мотивированного отказа в выдаче разрешения на условно разрешенный вид использования) высшее должностное лицо органа местного самоуправления принимает решение о выдаче разрешения на условно разрешенный вид использования или об отказе в выдаче такого разрешения.</w:t>
      </w:r>
    </w:p>
    <w:p w:rsidR="00A24D00" w:rsidRPr="00A24D00" w:rsidRDefault="00A24D00" w:rsidP="00A24D00">
      <w:pPr>
        <w:autoSpaceDE w:val="0"/>
        <w:autoSpaceDN w:val="0"/>
        <w:adjustRightInd w:val="0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66. Рассмотрение высшим должностным лицом органа местного самоуправления документов, указанных в настоящем пункте Административного регламента, осуществляется в течение 3-х дней со дня их поступления. </w:t>
      </w:r>
    </w:p>
    <w:p w:rsidR="00A24D00" w:rsidRPr="00A24D00" w:rsidRDefault="00A24D00" w:rsidP="00A24D00">
      <w:pPr>
        <w:autoSpaceDE w:val="0"/>
        <w:autoSpaceDN w:val="0"/>
        <w:adjustRightInd w:val="0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67. Решение о предоставлении разрешения на условно разрешенный вид использования или об отказе в предоставлении такого разрешения подлежит обнародованию (опубликованию) в порядке, установленном для официального обнародования муниципальных правовых актов, иной официальной информации, и размещается на официальном сайте муниципального образования в сети «Интернет».</w:t>
      </w:r>
    </w:p>
    <w:p w:rsidR="00A24D00" w:rsidRPr="00A24D00" w:rsidRDefault="00A24D00" w:rsidP="00A24D00">
      <w:pPr>
        <w:autoSpaceDE w:val="0"/>
        <w:autoSpaceDN w:val="0"/>
        <w:adjustRightInd w:val="0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68. Расходы, связанные с организацией и проведением публичных слушаний по вопросу предоставления разрешения на условно разрешенный вид использования, несет физическое или юридическое лицо, заинтересованное в предоставлении такого разрешения.</w:t>
      </w:r>
    </w:p>
    <w:p w:rsidR="00A24D00" w:rsidRPr="00A24D00" w:rsidRDefault="00A24D00" w:rsidP="00A24D00">
      <w:pPr>
        <w:autoSpaceDE w:val="0"/>
        <w:autoSpaceDN w:val="0"/>
        <w:adjustRightInd w:val="0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69. В случае</w:t>
      </w:r>
      <w:proofErr w:type="gramStart"/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proofErr w:type="gramEnd"/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решение о предоставлении разрешения на условно разрешенный вид использования такому лицу принимается без проведения публичных слушаний.</w:t>
      </w: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4D00" w:rsidRPr="00A24D00" w:rsidRDefault="00A24D00" w:rsidP="00A24D00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Уведомление заявителя о принятом решении и выдача разрешения </w:t>
      </w:r>
    </w:p>
    <w:p w:rsidR="00A24D00" w:rsidRPr="00A24D00" w:rsidRDefault="00A24D00" w:rsidP="00A24D00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proofErr w:type="gramStart"/>
      <w:r w:rsidRPr="00A24D0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на условно разрешенный вид использования земельного участка или объекта капитального строительства (мотивированного отказа в выдаче</w:t>
      </w:r>
      <w:proofErr w:type="gramEnd"/>
    </w:p>
    <w:p w:rsidR="00A24D00" w:rsidRPr="00A24D00" w:rsidRDefault="00A24D00" w:rsidP="00A24D00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разрешения на условно разрешенный вид использования земельного </w:t>
      </w:r>
      <w:r w:rsidRPr="00A24D0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lastRenderedPageBreak/>
        <w:t xml:space="preserve">участка </w:t>
      </w:r>
    </w:p>
    <w:p w:rsidR="00A24D00" w:rsidRPr="00A24D00" w:rsidRDefault="00A24D00" w:rsidP="00A24D00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или объекта капитального строительства)</w:t>
      </w:r>
    </w:p>
    <w:p w:rsidR="00A24D00" w:rsidRPr="00A24D00" w:rsidRDefault="00A24D00" w:rsidP="00A24D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70. Основанием для начала административной процедуры является подписание высшим должностным лицом органа местного самоуправления разре</w:t>
      </w: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шения </w:t>
      </w:r>
      <w:r w:rsidRPr="00A24D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на условно разрешенный вид использования земельного участка или объекта капитального строительства</w:t>
      </w:r>
      <w:r w:rsidRPr="00A24D00">
        <w:rPr>
          <w:rFonts w:ascii="Times New Roman" w:hAnsi="Times New Roman" w:cs="Times New Roman"/>
          <w:sz w:val="28"/>
          <w:szCs w:val="28"/>
        </w:rPr>
        <w:t xml:space="preserve"> (мотивированный отказ в </w:t>
      </w: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выдаче</w:t>
      </w:r>
      <w:r w:rsidRPr="00A24D00">
        <w:rPr>
          <w:rFonts w:ascii="Times New Roman" w:hAnsi="Times New Roman" w:cs="Times New Roman"/>
          <w:sz w:val="28"/>
          <w:szCs w:val="28"/>
        </w:rPr>
        <w:t xml:space="preserve"> разре</w:t>
      </w: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шения </w:t>
      </w:r>
      <w:r w:rsidRPr="00A24D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на условно разрешенный вид использования земельного участка или объекта капитального строительства</w:t>
      </w:r>
      <w:r w:rsidRPr="00A24D00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A24D00" w:rsidRPr="00A24D00" w:rsidRDefault="00A24D00" w:rsidP="00A24D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 xml:space="preserve">71. </w:t>
      </w: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Уведомление заявителя о принятом решении осуществляется у</w:t>
      </w:r>
      <w:r w:rsidRPr="00A24D00">
        <w:rPr>
          <w:rFonts w:ascii="Times New Roman" w:hAnsi="Times New Roman" w:cs="Times New Roman"/>
          <w:sz w:val="28"/>
          <w:szCs w:val="28"/>
        </w:rPr>
        <w:t>полномоченными должностными лицами органа местного самоуправления по желанию заявителя: лично, по почте, по телефону, через МФЦ (при наличии Соглашения о взаимодействии), в электронной форме в личный кабинет заявителя на Портал.</w:t>
      </w:r>
    </w:p>
    <w:p w:rsidR="00A24D00" w:rsidRPr="00A24D00" w:rsidRDefault="00A24D00" w:rsidP="00A24D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72. Время выполнения административной процедуры: осуществляется не позднее 3-х дней.</w:t>
      </w:r>
    </w:p>
    <w:p w:rsidR="00A24D00" w:rsidRPr="00A24D00" w:rsidRDefault="00A24D00" w:rsidP="00A24D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73. Результатом выполнения административной процедуры является выдача заявителю:</w:t>
      </w:r>
    </w:p>
    <w:p w:rsidR="00A24D00" w:rsidRPr="00A24D00" w:rsidRDefault="00A24D00" w:rsidP="00A24D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разре</w:t>
      </w: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шения </w:t>
      </w:r>
      <w:r w:rsidRPr="00A24D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на условно разрешенный вид использования земельного участка или объекта капитального строительства</w:t>
      </w:r>
      <w:r w:rsidRPr="00A24D00">
        <w:rPr>
          <w:rFonts w:ascii="Times New Roman" w:hAnsi="Times New Roman" w:cs="Times New Roman"/>
          <w:sz w:val="28"/>
          <w:szCs w:val="28"/>
        </w:rPr>
        <w:t>:</w:t>
      </w:r>
    </w:p>
    <w:p w:rsidR="00A24D00" w:rsidRPr="00A24D00" w:rsidRDefault="00A24D00" w:rsidP="00A24D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 xml:space="preserve">мотивированный отказ в </w:t>
      </w: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выдаче</w:t>
      </w:r>
      <w:r w:rsidRPr="00A24D00">
        <w:rPr>
          <w:rFonts w:ascii="Times New Roman" w:hAnsi="Times New Roman" w:cs="Times New Roman"/>
          <w:sz w:val="28"/>
          <w:szCs w:val="28"/>
        </w:rPr>
        <w:t xml:space="preserve"> разре</w:t>
      </w: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шения </w:t>
      </w:r>
      <w:r w:rsidRPr="00A24D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на условно разрешенный вид использования земельного участка или объекта капитального строительства</w:t>
      </w:r>
      <w:r w:rsidRPr="00A24D00">
        <w:rPr>
          <w:rFonts w:ascii="Times New Roman" w:hAnsi="Times New Roman" w:cs="Times New Roman"/>
          <w:sz w:val="28"/>
          <w:szCs w:val="28"/>
        </w:rPr>
        <w:t>.</w:t>
      </w:r>
    </w:p>
    <w:p w:rsidR="00A24D00" w:rsidRPr="00A24D00" w:rsidRDefault="00A24D00" w:rsidP="00A24D00">
      <w:pPr>
        <w:pStyle w:val="af0"/>
        <w:widowControl w:val="0"/>
        <w:autoSpaceDE w:val="0"/>
        <w:autoSpaceDN w:val="0"/>
        <w:ind w:left="0" w:firstLine="567"/>
        <w:jc w:val="both"/>
        <w:rPr>
          <w:sz w:val="28"/>
          <w:szCs w:val="28"/>
        </w:rPr>
      </w:pPr>
      <w:proofErr w:type="gramStart"/>
      <w:r w:rsidRPr="00A24D00">
        <w:rPr>
          <w:sz w:val="28"/>
          <w:szCs w:val="28"/>
        </w:rPr>
        <w:t>При предоставлении муниципальной услуги в электронной форме результатом административной процедуры является выдача заявителю документа на бумажном носителе, подтверждающего содержание электронного документа, направленного органом, в МФЦ, либо в электронной форме в личный кабинет заявителя (при направлении заявления через Портал.</w:t>
      </w:r>
      <w:proofErr w:type="gramEnd"/>
      <w:r w:rsidRPr="00A24D00">
        <w:rPr>
          <w:sz w:val="28"/>
          <w:szCs w:val="28"/>
        </w:rPr>
        <w:t xml:space="preserve"> В данном случае документы готовятся в формате </w:t>
      </w:r>
      <w:proofErr w:type="spellStart"/>
      <w:r w:rsidRPr="00A24D00">
        <w:rPr>
          <w:sz w:val="28"/>
          <w:szCs w:val="28"/>
        </w:rPr>
        <w:t>pdf</w:t>
      </w:r>
      <w:proofErr w:type="spellEnd"/>
      <w:r w:rsidRPr="00A24D00">
        <w:rPr>
          <w:sz w:val="28"/>
          <w:szCs w:val="28"/>
        </w:rPr>
        <w:t xml:space="preserve">, подписываются открепленной квалифицированной электронной подписью уполномоченного должностного лица органа местного самоуправления (файл формата SIG). </w:t>
      </w:r>
      <w:proofErr w:type="gramStart"/>
      <w:r w:rsidRPr="00A24D00">
        <w:rPr>
          <w:sz w:val="28"/>
          <w:szCs w:val="28"/>
        </w:rPr>
        <w:t xml:space="preserve">Указанные документы в формате электронного архива </w:t>
      </w:r>
      <w:r w:rsidRPr="00A24D00">
        <w:rPr>
          <w:sz w:val="28"/>
          <w:szCs w:val="28"/>
          <w:lang w:val="en-US"/>
        </w:rPr>
        <w:t>zip</w:t>
      </w:r>
      <w:r w:rsidRPr="00A24D00">
        <w:rPr>
          <w:sz w:val="28"/>
          <w:szCs w:val="28"/>
        </w:rPr>
        <w:t xml:space="preserve"> направляются в личный кабинет заявителя).</w:t>
      </w:r>
      <w:proofErr w:type="gramEnd"/>
    </w:p>
    <w:p w:rsidR="00A24D00" w:rsidRPr="00A24D00" w:rsidRDefault="00A24D00" w:rsidP="00A24D00">
      <w:pPr>
        <w:widowControl w:val="0"/>
        <w:autoSpaceDE w:val="0"/>
        <w:autoSpaceDN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 xml:space="preserve">74. Заявителю в качестве результата предоставления услуги обеспечивается по его выбору возможность получения документа в электронном виде через личный кабинет заявителя либо на бумажном носителе </w:t>
      </w:r>
      <w:r w:rsidRPr="00A24D00">
        <w:rPr>
          <w:rFonts w:ascii="Times New Roman" w:eastAsia="Calibri" w:hAnsi="Times New Roman" w:cs="Times New Roman"/>
          <w:sz w:val="28"/>
          <w:szCs w:val="28"/>
          <w:lang w:eastAsia="en-US"/>
        </w:rPr>
        <w:t>в МФЦ</w:t>
      </w:r>
      <w:r w:rsidRPr="00A24D00">
        <w:rPr>
          <w:rFonts w:ascii="Times New Roman" w:hAnsi="Times New Roman" w:cs="Times New Roman"/>
          <w:sz w:val="28"/>
          <w:szCs w:val="28"/>
        </w:rPr>
        <w:t>.</w:t>
      </w:r>
    </w:p>
    <w:p w:rsidR="00A24D00" w:rsidRPr="00A24D00" w:rsidRDefault="00A24D00" w:rsidP="00A24D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75. В любое время с момента приёма документов заявителю предоставляются сведения о том, на каком этапе (в процессе выполнения какой административной процедуры) находится представленный им пакет документов.</w:t>
      </w:r>
    </w:p>
    <w:p w:rsidR="00A24D00" w:rsidRPr="00A24D00" w:rsidRDefault="00A24D00" w:rsidP="00A24D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4D00" w:rsidRPr="00A24D00" w:rsidRDefault="00A24D00" w:rsidP="00A24D0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4" w:name="P385"/>
      <w:bookmarkEnd w:id="14"/>
      <w:r w:rsidRPr="00A24D00">
        <w:rPr>
          <w:rFonts w:ascii="Times New Roman" w:hAnsi="Times New Roman" w:cs="Times New Roman"/>
          <w:b/>
          <w:sz w:val="28"/>
          <w:szCs w:val="28"/>
        </w:rPr>
        <w:t xml:space="preserve">4. Формы </w:t>
      </w:r>
      <w:proofErr w:type="gramStart"/>
      <w:r w:rsidRPr="00A24D00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A24D00">
        <w:rPr>
          <w:rFonts w:ascii="Times New Roman" w:hAnsi="Times New Roman" w:cs="Times New Roman"/>
          <w:b/>
          <w:sz w:val="28"/>
          <w:szCs w:val="28"/>
        </w:rPr>
        <w:t xml:space="preserve"> предоставлением муниципальной услуги</w:t>
      </w:r>
    </w:p>
    <w:p w:rsidR="00A24D00" w:rsidRPr="00A24D00" w:rsidRDefault="00A24D00" w:rsidP="00A24D00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24D00" w:rsidRPr="00A24D00" w:rsidRDefault="00A24D00" w:rsidP="00A24D0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24D00">
        <w:rPr>
          <w:rFonts w:ascii="Times New Roman" w:hAnsi="Times New Roman" w:cs="Times New Roman"/>
          <w:b/>
          <w:sz w:val="28"/>
          <w:szCs w:val="28"/>
        </w:rPr>
        <w:t xml:space="preserve">Порядок осуществления текущего </w:t>
      </w:r>
      <w:proofErr w:type="gramStart"/>
      <w:r w:rsidRPr="00A24D00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A24D00">
        <w:rPr>
          <w:rFonts w:ascii="Times New Roman" w:hAnsi="Times New Roman" w:cs="Times New Roman"/>
          <w:b/>
          <w:sz w:val="28"/>
          <w:szCs w:val="28"/>
        </w:rPr>
        <w:t xml:space="preserve"> соблюдением и исполнением уполномоченными должностными лицами органа местного самоуправления положений настоящего Административного регламента, а также принятием </w:t>
      </w:r>
      <w:r w:rsidRPr="00A24D00">
        <w:rPr>
          <w:rFonts w:ascii="Times New Roman" w:hAnsi="Times New Roman" w:cs="Times New Roman"/>
          <w:b/>
          <w:sz w:val="28"/>
          <w:szCs w:val="28"/>
        </w:rPr>
        <w:lastRenderedPageBreak/>
        <w:t>ими решений</w:t>
      </w:r>
    </w:p>
    <w:p w:rsidR="00A24D00" w:rsidRPr="00A24D00" w:rsidRDefault="00A24D00" w:rsidP="00A24D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 xml:space="preserve">76. Текущий </w:t>
      </w:r>
      <w:proofErr w:type="gramStart"/>
      <w:r w:rsidRPr="00A24D0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24D00">
        <w:rPr>
          <w:rFonts w:ascii="Times New Roman" w:hAnsi="Times New Roman" w:cs="Times New Roman"/>
          <w:sz w:val="28"/>
          <w:szCs w:val="28"/>
        </w:rPr>
        <w:t xml:space="preserve"> соблюдением последовательности действий, определённых административными процедурами, и принятием решений осуществляется уполномоченными должностными лицами органа местного самоуправления, ответственными за предоставление муниципальной услуги.</w:t>
      </w: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77. Текущий контроль осуществляется путём проведения руководителем  органа местного самоуправления проверок соблюдения и исполнения положений Административного регламента, иных нормативных правовых актов Российской Федерации уполномоченными должностными лицами органа местного самоуправления.</w:t>
      </w:r>
    </w:p>
    <w:p w:rsidR="00A24D00" w:rsidRPr="00A24D00" w:rsidRDefault="00A24D00" w:rsidP="00A24D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4D00" w:rsidRPr="00A24D00" w:rsidRDefault="00A24D00" w:rsidP="00A24D0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24D00">
        <w:rPr>
          <w:rFonts w:ascii="Times New Roman" w:hAnsi="Times New Roman" w:cs="Times New Roman"/>
          <w:b/>
          <w:sz w:val="28"/>
          <w:szCs w:val="28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</w:t>
      </w:r>
    </w:p>
    <w:p w:rsidR="00A24D00" w:rsidRPr="00A24D00" w:rsidRDefault="00A24D00" w:rsidP="00A24D0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24D00">
        <w:rPr>
          <w:rFonts w:ascii="Times New Roman" w:hAnsi="Times New Roman" w:cs="Times New Roman"/>
          <w:b/>
          <w:sz w:val="28"/>
          <w:szCs w:val="28"/>
        </w:rPr>
        <w:t xml:space="preserve">и формы </w:t>
      </w:r>
      <w:proofErr w:type="gramStart"/>
      <w:r w:rsidRPr="00A24D00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A24D00">
        <w:rPr>
          <w:rFonts w:ascii="Times New Roman" w:hAnsi="Times New Roman" w:cs="Times New Roman"/>
          <w:b/>
          <w:sz w:val="28"/>
          <w:szCs w:val="28"/>
        </w:rPr>
        <w:t xml:space="preserve"> полнотой и качеством предоставления</w:t>
      </w: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78. Руководитель органа местного самоуправления (должностное лицо, исполняющее его обязанности) организует и осуществляет контроль предоставления муниципальной услуги.</w:t>
      </w: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79. Контроль полноты и качества предоставления 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подготовка ответов на обращения заявителей, содержащих жалобы на решения, действия (бездействия) специалистов.</w:t>
      </w: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80. Проверки могут быть плановыми или внеплановыми. Порядок и периодичность осуществления плановых проверок устанавливается органом местного самоуправления. Внеплановая проверка может проводиться по конкретному обращению заявителя. Результаты проверок оформляются в виде справки, в которой отмечаются недостатки и предложения по их устранению.</w:t>
      </w:r>
    </w:p>
    <w:p w:rsidR="00A24D00" w:rsidRPr="00A24D00" w:rsidRDefault="00A24D00" w:rsidP="00A24D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4D00" w:rsidRPr="00A24D00" w:rsidRDefault="00A24D00" w:rsidP="00A24D0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24D00">
        <w:rPr>
          <w:rFonts w:ascii="Times New Roman" w:hAnsi="Times New Roman" w:cs="Times New Roman"/>
          <w:b/>
          <w:sz w:val="28"/>
          <w:szCs w:val="28"/>
        </w:rPr>
        <w:t xml:space="preserve">Ответственность уполномоченных должностных лиц органа местного самоуправления за решения и действия (бездействие), принимаемые (осуществляемые) </w:t>
      </w:r>
    </w:p>
    <w:p w:rsidR="00A24D00" w:rsidRPr="00A24D00" w:rsidRDefault="00A24D00" w:rsidP="00A24D0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24D00">
        <w:rPr>
          <w:rFonts w:ascii="Times New Roman" w:hAnsi="Times New Roman" w:cs="Times New Roman"/>
          <w:b/>
          <w:sz w:val="28"/>
          <w:szCs w:val="28"/>
        </w:rPr>
        <w:t>ими в ходе предоставления муниципальной услуги</w:t>
      </w: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>81. В случае выявления по результатам проверок нарушений осуществляется привлечение уполномоченных должностных лиц органа местного самоуправления к ответственности в соответствии с законодательством Российской Федерации. Персональная ответственность специалистов, должностных лиц закрепляется в их должностных регламентах (инструкциях) в соответствии с требованиями законодательства Российской Федерации.</w:t>
      </w:r>
    </w:p>
    <w:p w:rsidR="00A24D00" w:rsidRPr="00A24D00" w:rsidRDefault="00A24D00" w:rsidP="00A24D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4D00" w:rsidRPr="00A24D00" w:rsidRDefault="00A24D00" w:rsidP="00A24D0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24D00">
        <w:rPr>
          <w:rFonts w:ascii="Times New Roman" w:hAnsi="Times New Roman" w:cs="Times New Roman"/>
          <w:b/>
          <w:sz w:val="28"/>
          <w:szCs w:val="28"/>
        </w:rPr>
        <w:t xml:space="preserve">Требования к порядку и формам </w:t>
      </w:r>
      <w:proofErr w:type="gramStart"/>
      <w:r w:rsidRPr="00A24D00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A24D00">
        <w:rPr>
          <w:rFonts w:ascii="Times New Roman" w:hAnsi="Times New Roman" w:cs="Times New Roman"/>
          <w:b/>
          <w:sz w:val="28"/>
          <w:szCs w:val="28"/>
        </w:rPr>
        <w:t xml:space="preserve"> предоставлением муниципальной услуги, </w:t>
      </w:r>
    </w:p>
    <w:p w:rsidR="00A24D00" w:rsidRPr="00A24D00" w:rsidRDefault="00A24D00" w:rsidP="00A24D0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24D00">
        <w:rPr>
          <w:rFonts w:ascii="Times New Roman" w:hAnsi="Times New Roman" w:cs="Times New Roman"/>
          <w:b/>
          <w:sz w:val="28"/>
          <w:szCs w:val="28"/>
        </w:rPr>
        <w:t>в том числе со стороны граждан, их объединений и организаций</w:t>
      </w:r>
    </w:p>
    <w:p w:rsidR="00A24D00" w:rsidRPr="00A24D00" w:rsidRDefault="00A24D00" w:rsidP="00A24D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hAnsi="Times New Roman" w:cs="Times New Roman"/>
          <w:sz w:val="28"/>
          <w:szCs w:val="28"/>
        </w:rPr>
        <w:t xml:space="preserve">82. Заявители имеют право осуществлять контроль соблюдения положений </w:t>
      </w:r>
      <w:r w:rsidRPr="00A24D00">
        <w:rPr>
          <w:rFonts w:ascii="Times New Roman" w:hAnsi="Times New Roman" w:cs="Times New Roman"/>
          <w:sz w:val="28"/>
          <w:szCs w:val="28"/>
        </w:rPr>
        <w:lastRenderedPageBreak/>
        <w:t>настоящего Административного регламента, сроков исполнения административных процедур в ходе рассмотрения их заявлений путём получения устной информации (по телефону) или письменных, в том числе в электронном виде, ответов на их запросы.</w:t>
      </w:r>
    </w:p>
    <w:p w:rsidR="00A24D00" w:rsidRPr="00A24D00" w:rsidRDefault="00A24D00" w:rsidP="00A24D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4D00" w:rsidRPr="00A24D00" w:rsidRDefault="00A24D00" w:rsidP="00A24D0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24D00">
        <w:rPr>
          <w:rFonts w:ascii="Times New Roman" w:hAnsi="Times New Roman" w:cs="Times New Roman"/>
          <w:b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A24D00" w:rsidRPr="00A24D00" w:rsidRDefault="00A24D00" w:rsidP="00A24D00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24D00" w:rsidRPr="00A24D00" w:rsidRDefault="00A24D00" w:rsidP="00A24D0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24D00">
        <w:rPr>
          <w:rFonts w:ascii="Times New Roman" w:hAnsi="Times New Roman" w:cs="Times New Roman"/>
          <w:b/>
          <w:sz w:val="28"/>
          <w:szCs w:val="28"/>
        </w:rPr>
        <w:t>Информация для заявителя о его праве подать жалобу</w:t>
      </w:r>
    </w:p>
    <w:p w:rsidR="00A24D00" w:rsidRPr="00A24D00" w:rsidRDefault="00A24D00" w:rsidP="00A24D0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4D00">
        <w:rPr>
          <w:rFonts w:ascii="Times New Roman" w:hAnsi="Times New Roman" w:cs="Times New Roman"/>
          <w:b/>
          <w:sz w:val="28"/>
          <w:szCs w:val="28"/>
        </w:rPr>
        <w:t>на решение и (или) действие (бездействие) органа местного самоуправления,</w:t>
      </w:r>
    </w:p>
    <w:p w:rsidR="00A24D00" w:rsidRPr="00A24D00" w:rsidRDefault="00A24D00" w:rsidP="00A24D0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4D00">
        <w:rPr>
          <w:rFonts w:ascii="Times New Roman" w:hAnsi="Times New Roman" w:cs="Times New Roman"/>
          <w:b/>
          <w:sz w:val="28"/>
          <w:szCs w:val="28"/>
        </w:rPr>
        <w:t>его должностных лиц при предоставлении муниципальной услуги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83. Заявитель может обратиться с жалобой,  в том числе в следующих случаях: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1) нарушение срока регистрации запроса заявителя о предоставлении муниципальной услуги;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2) нарушение срока предоставления муниципальной услуги;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Оренбургской области, муниципальными правовыми актами для предоставления муниципальной услуги;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4) отказ в приёме документов, предоставление которых предусмотрено нормативными правовыми актами Российской Федерации, нормативными правовыми актами Оренбургской области, муниципальными правовыми актами для предоставления муниципальной услуги, у заявителя;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proofErr w:type="gramStart"/>
      <w:r w:rsidRPr="00A24D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Оренбургской области, муниципальными правовыми актами;</w:t>
      </w:r>
      <w:proofErr w:type="gramEnd"/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Оренбургской области, муниципальными правовыми актами;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proofErr w:type="gramStart"/>
      <w:r w:rsidRPr="00A24D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</w:t>
      </w:r>
      <w:r w:rsidRPr="00A24D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lastRenderedPageBreak/>
        <w:t>муниципальной услуги документах либо нарушение установленного срока таких исправлений.</w:t>
      </w:r>
      <w:proofErr w:type="gramEnd"/>
    </w:p>
    <w:p w:rsidR="00A24D00" w:rsidRPr="00A24D00" w:rsidRDefault="00A24D00" w:rsidP="00A24D00">
      <w:pPr>
        <w:autoSpaceDE w:val="0"/>
        <w:autoSpaceDN w:val="0"/>
        <w:adjustRightInd w:val="0"/>
        <w:jc w:val="center"/>
        <w:outlineLvl w:val="0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A24D00" w:rsidRPr="00A24D00" w:rsidRDefault="00A24D00" w:rsidP="00A24D00">
      <w:pPr>
        <w:autoSpaceDE w:val="0"/>
        <w:autoSpaceDN w:val="0"/>
        <w:adjustRightInd w:val="0"/>
        <w:jc w:val="center"/>
        <w:outlineLvl w:val="0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Предмет жалобы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84. Предметом жалобы является нарушение порядка предоставления муниципальной услуги, выразившееся в неправомерных решениях и действиях (бездействии) органа местного самоуправления и его должностных лиц, муниципальных служащих при предоставлении муниципальной услуги.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85. Жалоба должна содержать: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proofErr w:type="gramStart"/>
      <w:r w:rsidRPr="00A24D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2) фамилию, имя, отчество (последнее –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A24D00" w:rsidRPr="00A24D00" w:rsidRDefault="00A24D00" w:rsidP="00A24D00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A24D00" w:rsidRPr="00A24D00" w:rsidRDefault="00A24D00" w:rsidP="00A24D00">
      <w:pPr>
        <w:autoSpaceDE w:val="0"/>
        <w:autoSpaceDN w:val="0"/>
        <w:adjustRightInd w:val="0"/>
        <w:jc w:val="center"/>
        <w:outlineLvl w:val="0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Органы  государственной власти, органы местного самоуправления </w:t>
      </w:r>
    </w:p>
    <w:p w:rsidR="00A24D00" w:rsidRPr="00A24D00" w:rsidRDefault="00A24D00" w:rsidP="00A24D00">
      <w:pPr>
        <w:autoSpaceDE w:val="0"/>
        <w:autoSpaceDN w:val="0"/>
        <w:adjustRightInd w:val="0"/>
        <w:jc w:val="center"/>
        <w:outlineLvl w:val="0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и уполномоченные на рассмотрение жалобы должностные лица,</w:t>
      </w:r>
    </w:p>
    <w:p w:rsidR="00A24D00" w:rsidRPr="00A24D00" w:rsidRDefault="00A24D00" w:rsidP="00A24D00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которым может быть направлена жалоба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86. Жалоба рассматривается органом местного самоуправления, предоставляющим муниципальную услугу, порядок предоставления которой был </w:t>
      </w: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нарушен.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  <w:r w:rsidRPr="00A24D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Жалоба на решения и (или) действия (бездействие) органов, предоставляющих муниципальные услуги, должностных лиц органов, предоставляющих муниципальные услуги, либо муниципальных служащих при осуществлении в отношении юридических лиц и индивидуальных предпринимателей, являющихся субъектами градостроительных отношений, процедур, включённых в исчерпывающие перечни процедур в сферах строительства, утверждённые Правительством Российской Федерации в соответствии с </w:t>
      </w:r>
      <w:hyperlink r:id="rId12" w:history="1">
        <w:r w:rsidRPr="00A24D00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частью 2 статьи 6</w:t>
        </w:r>
      </w:hyperlink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Градостроительного кодекса Российской Федерации, может быть также</w:t>
      </w:r>
      <w:proofErr w:type="gramEnd"/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подана</w:t>
      </w:r>
      <w:proofErr w:type="gramEnd"/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соответствии с антимонопольным законодательством Российской Федерации в антимонопольный орган.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Особенности подачи и рассмотрения жалоб на решения и действия (бездействие) органов местного самоуправления и их должностных лиц, муниципальных служащих устанавливаются муниципальными правовыми актами.</w:t>
      </w:r>
    </w:p>
    <w:p w:rsidR="00A24D00" w:rsidRPr="00A24D00" w:rsidRDefault="00A24D00" w:rsidP="00A24D00">
      <w:pPr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A24D00" w:rsidRPr="00A24D00" w:rsidRDefault="00A24D00" w:rsidP="00A24D00">
      <w:pPr>
        <w:autoSpaceDE w:val="0"/>
        <w:autoSpaceDN w:val="0"/>
        <w:adjustRightInd w:val="0"/>
        <w:jc w:val="center"/>
        <w:outlineLvl w:val="0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bookmarkStart w:id="15" w:name="Par11"/>
      <w:bookmarkEnd w:id="15"/>
      <w:r w:rsidRPr="00A24D0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Порядок подачи и рассмотрения жалобы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87. Жалоба подаётся в письменной форме на бумажном носителе</w:t>
      </w:r>
      <w:r w:rsidRPr="00A24D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по почте, через МФЦ                (при наличии Соглашения о взаимодействии), с использованием информационно-телекоммуникационной сети «Интернет», официального сайта органа, предоставляющего муниципальную услугу, Портала, а также может быть принята при личном приёме заявителя в органе местного самоуправления: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1) почтовый адрес: </w:t>
      </w:r>
      <w:r w:rsidRPr="00A24D00">
        <w:rPr>
          <w:rFonts w:ascii="Times New Roman" w:hAnsi="Times New Roman" w:cs="Times New Roman"/>
          <w:sz w:val="28"/>
          <w:szCs w:val="28"/>
        </w:rPr>
        <w:t>46118</w:t>
      </w:r>
      <w:r w:rsidR="00514EE7">
        <w:rPr>
          <w:rFonts w:ascii="Times New Roman" w:hAnsi="Times New Roman" w:cs="Times New Roman"/>
          <w:sz w:val="28"/>
          <w:szCs w:val="28"/>
        </w:rPr>
        <w:t>0</w:t>
      </w:r>
      <w:r w:rsidRPr="00A24D00">
        <w:rPr>
          <w:rFonts w:ascii="Times New Roman" w:hAnsi="Times New Roman" w:cs="Times New Roman"/>
          <w:sz w:val="28"/>
          <w:szCs w:val="28"/>
        </w:rPr>
        <w:t xml:space="preserve">, Оренбургская область, Ташлинский район, с. </w:t>
      </w:r>
      <w:proofErr w:type="gramStart"/>
      <w:r w:rsidR="00514EE7">
        <w:rPr>
          <w:rFonts w:ascii="Times New Roman" w:hAnsi="Times New Roman" w:cs="Times New Roman"/>
          <w:sz w:val="28"/>
          <w:szCs w:val="28"/>
        </w:rPr>
        <w:t>Благодарное</w:t>
      </w:r>
      <w:proofErr w:type="gramEnd"/>
      <w:r w:rsidRPr="00A24D00">
        <w:rPr>
          <w:rFonts w:ascii="Times New Roman" w:hAnsi="Times New Roman" w:cs="Times New Roman"/>
          <w:sz w:val="28"/>
          <w:szCs w:val="28"/>
        </w:rPr>
        <w:t xml:space="preserve"> ул. </w:t>
      </w:r>
      <w:r w:rsidR="00514EE7">
        <w:rPr>
          <w:rFonts w:ascii="Times New Roman" w:hAnsi="Times New Roman" w:cs="Times New Roman"/>
          <w:sz w:val="28"/>
          <w:szCs w:val="28"/>
        </w:rPr>
        <w:t>Советская</w:t>
      </w:r>
      <w:r w:rsidRPr="00A24D00">
        <w:rPr>
          <w:rFonts w:ascii="Times New Roman" w:hAnsi="Times New Roman" w:cs="Times New Roman"/>
          <w:sz w:val="28"/>
          <w:szCs w:val="28"/>
        </w:rPr>
        <w:t xml:space="preserve"> </w:t>
      </w:r>
      <w:r w:rsidR="00514EE7">
        <w:rPr>
          <w:rFonts w:ascii="Times New Roman" w:hAnsi="Times New Roman" w:cs="Times New Roman"/>
          <w:sz w:val="28"/>
          <w:szCs w:val="28"/>
        </w:rPr>
        <w:t>20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2) адрес электронной почты органа местного самоуправления:</w:t>
      </w:r>
      <w:r w:rsidRPr="00A24D00">
        <w:rPr>
          <w:rFonts w:ascii="Times New Roman" w:hAnsi="Times New Roman" w:cs="Times New Roman"/>
          <w:sz w:val="28"/>
          <w:szCs w:val="28"/>
        </w:rPr>
        <w:t xml:space="preserve"> </w:t>
      </w:r>
      <w:hyperlink r:id="rId13" w:history="1">
        <w:r w:rsidR="00514EE7" w:rsidRPr="00296874">
          <w:rPr>
            <w:rStyle w:val="aa"/>
            <w:rFonts w:ascii="Times New Roman" w:hAnsi="Times New Roman" w:cs="Times New Roman"/>
            <w:bCs/>
            <w:sz w:val="28"/>
            <w:szCs w:val="28"/>
          </w:rPr>
          <w:t>461180@</w:t>
        </w:r>
        <w:r w:rsidR="00514EE7" w:rsidRPr="00296874">
          <w:rPr>
            <w:rStyle w:val="aa"/>
            <w:rFonts w:ascii="Times New Roman" w:hAnsi="Times New Roman" w:cs="Times New Roman"/>
            <w:bCs/>
            <w:sz w:val="28"/>
            <w:szCs w:val="28"/>
            <w:lang w:val="en-US"/>
          </w:rPr>
          <w:t>list</w:t>
        </w:r>
        <w:r w:rsidR="00514EE7" w:rsidRPr="00296874">
          <w:rPr>
            <w:rStyle w:val="aa"/>
            <w:rFonts w:ascii="Times New Roman" w:hAnsi="Times New Roman" w:cs="Times New Roman"/>
            <w:bCs/>
            <w:sz w:val="28"/>
            <w:szCs w:val="28"/>
          </w:rPr>
          <w:t>.</w:t>
        </w:r>
        <w:r w:rsidR="00514EE7" w:rsidRPr="00296874">
          <w:rPr>
            <w:rStyle w:val="aa"/>
            <w:rFonts w:ascii="Times New Roman" w:hAnsi="Times New Roman" w:cs="Times New Roman"/>
            <w:bCs/>
            <w:sz w:val="28"/>
            <w:szCs w:val="28"/>
            <w:lang w:val="en-US"/>
          </w:rPr>
          <w:t>ru</w:t>
        </w:r>
      </w:hyperlink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A24D00" w:rsidRPr="00A24D00" w:rsidRDefault="00A24D00" w:rsidP="00A24D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3) официальный сайт органа местного самоуправления: </w:t>
      </w:r>
      <w:r w:rsidRPr="00A24D00">
        <w:rPr>
          <w:rFonts w:ascii="Times New Roman" w:hAnsi="Times New Roman" w:cs="Times New Roman"/>
          <w:sz w:val="28"/>
          <w:szCs w:val="28"/>
        </w:rPr>
        <w:t>http://</w:t>
      </w:r>
      <w:r w:rsidRPr="00A24D00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A24D0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24D00">
        <w:rPr>
          <w:rFonts w:ascii="Times New Roman" w:hAnsi="Times New Roman" w:cs="Times New Roman"/>
          <w:sz w:val="28"/>
          <w:szCs w:val="28"/>
        </w:rPr>
        <w:t>tl.orb.ru</w:t>
      </w:r>
      <w:proofErr w:type="spellEnd"/>
      <w:r w:rsidRPr="00A24D00">
        <w:rPr>
          <w:rFonts w:ascii="Times New Roman" w:hAnsi="Times New Roman" w:cs="Times New Roman"/>
          <w:sz w:val="28"/>
          <w:szCs w:val="28"/>
        </w:rPr>
        <w:t>/</w:t>
      </w: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A24D00" w:rsidRPr="00A24D00" w:rsidRDefault="00A24D00" w:rsidP="00A24D00">
      <w:p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4) Портал, электронный адрес: </w:t>
      </w:r>
      <w:proofErr w:type="spellStart"/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www.gosuslugi.ru</w:t>
      </w:r>
      <w:proofErr w:type="spellEnd"/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88. В случае если жалоба подаётся через представителя заявителя, также представляется документ, подтверждающий полномочия на осуществление действий от имени заявителя.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В качестве документа, подтверждающего полномочия на осуществление действий от имени заявителя, может быть </w:t>
      </w:r>
      <w:proofErr w:type="gramStart"/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представлена</w:t>
      </w:r>
      <w:proofErr w:type="gramEnd"/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оформленная в соответствии с законодательством Российской Федерации доверенность (для физических лиц);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оформленная в соответствии с законодательством Российской Федерации доверенность, заверенная печатью заявителя (при наличии) и подписанная руководителем заявителя или уполномоченным этим руководителем лицом (для юридических лиц);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89. Приём жалоб в письменной форме осуществляется в месте предоставления муниципальной услуги (в месте, где заявитель подавал запрос на получение муниципальной услуги, нарушение порядка предоставления которой обжалуется, либо в месте, где заявителем получен результат указанной муниципальной услуги).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Время приёма жалоб должно совпадать со временем предоставления муниципальной услуги.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Жалоба в письменной форме может также быть направлена по почте.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90. В случае подачи жалобы при личном приёме заявитель представляет документ, удостоверяющий его личность в соответствии с законодательством Российской Федерации.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91. В электронном виде жалоба может быть подана заявителем через официальный сайт органа местного самоуправления или Портал. 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92. В случае установления в ходе или по результатам рассмотрения жалобы признаков состава административного правонарушения, предусмотренного </w:t>
      </w:r>
      <w:hyperlink r:id="rId14" w:history="1">
        <w:r w:rsidRPr="00A24D00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статьей 5.63</w:t>
        </w:r>
      </w:hyperlink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Кодекса Российской Федерации об административных правонарушениях, или признаков состава преступления должностное лицо, уполномоченное на рассмотрение жалоб, незамедлительно направляет соответствующие материалы в органы прокуратуры.</w:t>
      </w:r>
    </w:p>
    <w:p w:rsidR="00A24D00" w:rsidRPr="00A24D00" w:rsidRDefault="00A24D00" w:rsidP="00A24D00">
      <w:pPr>
        <w:autoSpaceDE w:val="0"/>
        <w:autoSpaceDN w:val="0"/>
        <w:adjustRightInd w:val="0"/>
        <w:ind w:firstLine="54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A24D00" w:rsidRPr="00A24D00" w:rsidRDefault="00A24D00" w:rsidP="00A24D00">
      <w:pPr>
        <w:autoSpaceDE w:val="0"/>
        <w:autoSpaceDN w:val="0"/>
        <w:adjustRightInd w:val="0"/>
        <w:ind w:firstLine="540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                         </w:t>
      </w:r>
      <w:r w:rsidR="00514EE7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 </w:t>
      </w:r>
      <w:r w:rsidRPr="00A24D0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Сроки рассмотрения жалобы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93. </w:t>
      </w:r>
      <w:proofErr w:type="gramStart"/>
      <w:r w:rsidRPr="00A24D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15-ти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</w:r>
      <w:proofErr w:type="gramEnd"/>
      <w:r w:rsidRPr="00A24D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исправлений - в течение 5-ти рабочих дней со дня ее регистрации. </w:t>
      </w:r>
      <w:bookmarkStart w:id="16" w:name="Par25"/>
      <w:bookmarkEnd w:id="16"/>
    </w:p>
    <w:p w:rsidR="00A24D00" w:rsidRPr="00A24D00" w:rsidRDefault="00A24D00" w:rsidP="00A24D00">
      <w:pPr>
        <w:autoSpaceDE w:val="0"/>
        <w:autoSpaceDN w:val="0"/>
        <w:adjustRightInd w:val="0"/>
        <w:ind w:firstLine="54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A24D00" w:rsidRPr="00A24D00" w:rsidRDefault="00A24D00" w:rsidP="00A24D00">
      <w:pPr>
        <w:autoSpaceDE w:val="0"/>
        <w:autoSpaceDN w:val="0"/>
        <w:adjustRightInd w:val="0"/>
        <w:ind w:firstLine="54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Результат рассмотрения жалобы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94. По результатам рассмотрения жалобы орган, предоставляющий муниципальную услугу, принимает одно из следующих решений: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proofErr w:type="gramStart"/>
      <w:r w:rsidRPr="00A24D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Оренбургской области, муниципальными правовыми актами, а также в иных формах;</w:t>
      </w:r>
      <w:proofErr w:type="gramEnd"/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2) отказывает в удовлетворении жалобы.</w:t>
      </w:r>
    </w:p>
    <w:p w:rsidR="00A24D00" w:rsidRPr="00A24D00" w:rsidRDefault="00A24D00" w:rsidP="00A24D00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</w:p>
    <w:p w:rsidR="00A24D00" w:rsidRPr="00A24D00" w:rsidRDefault="00A24D00" w:rsidP="00A24D00">
      <w:pPr>
        <w:autoSpaceDE w:val="0"/>
        <w:autoSpaceDN w:val="0"/>
        <w:adjustRightInd w:val="0"/>
        <w:ind w:firstLine="54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Порядок информирования заявителя о результатах рассмотрения жалобы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95. Не позднее дня, следующего за днём принятия решения, указанного в </w:t>
      </w:r>
      <w:hyperlink w:anchor="Par25" w:history="1">
        <w:r w:rsidRPr="00A24D00">
          <w:rPr>
            <w:rFonts w:ascii="Times New Roman" w:eastAsiaTheme="minorHAnsi" w:hAnsi="Times New Roman" w:cs="Times New Roman"/>
            <w:bCs/>
            <w:sz w:val="28"/>
            <w:szCs w:val="28"/>
            <w:lang w:eastAsia="en-US"/>
          </w:rPr>
          <w:t>пункте</w:t>
        </w:r>
      </w:hyperlink>
      <w:r w:rsidRPr="00A24D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94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96. В случае установления в ходе или по результатам </w:t>
      </w:r>
      <w:proofErr w:type="gramStart"/>
      <w:r w:rsidRPr="00A24D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рассмотрения жалобы признаков состава административного правонарушения</w:t>
      </w:r>
      <w:proofErr w:type="gramEnd"/>
      <w:r w:rsidRPr="00A24D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или преступления должностное лицо, наделённое полномочиями по рассмотрению жалоб в </w:t>
      </w:r>
      <w:r w:rsidRPr="00A24D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lastRenderedPageBreak/>
        <w:t>соответствии с пунктом 86 настоящего Административного регламента, незамедлительно направляет имеющиеся материалы в органы прокуратуры.</w:t>
      </w:r>
    </w:p>
    <w:p w:rsidR="00A24D00" w:rsidRPr="00A24D00" w:rsidRDefault="00A24D00" w:rsidP="00A24D00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A24D00" w:rsidRPr="00A24D00" w:rsidRDefault="00A24D00" w:rsidP="00A24D0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24D00">
        <w:rPr>
          <w:rFonts w:ascii="Times New Roman" w:hAnsi="Times New Roman" w:cs="Times New Roman"/>
          <w:b/>
          <w:sz w:val="28"/>
          <w:szCs w:val="28"/>
        </w:rPr>
        <w:t>Порядок обжалования решения по жалобе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24D00">
        <w:rPr>
          <w:rFonts w:ascii="Times New Roman" w:hAnsi="Times New Roman" w:cs="Times New Roman"/>
          <w:sz w:val="28"/>
          <w:szCs w:val="28"/>
        </w:rPr>
        <w:t xml:space="preserve">97. </w:t>
      </w:r>
      <w:r w:rsidRPr="00A24D00">
        <w:rPr>
          <w:rFonts w:ascii="Times New Roman" w:eastAsiaTheme="minorHAnsi" w:hAnsi="Times New Roman" w:cs="Times New Roman"/>
          <w:sz w:val="28"/>
          <w:szCs w:val="28"/>
          <w:lang w:eastAsia="en-US"/>
        </w:rPr>
        <w:t>Заявитель вправе обжаловать принятое по жалобе решение в порядке, установленном           пунктом 86 настоящего Административного регламента.</w:t>
      </w:r>
    </w:p>
    <w:p w:rsidR="00A24D00" w:rsidRPr="00A24D00" w:rsidRDefault="00A24D00" w:rsidP="00A24D00">
      <w:p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24D00" w:rsidRPr="00A24D00" w:rsidRDefault="00A24D00" w:rsidP="00A24D00">
      <w:pPr>
        <w:autoSpaceDE w:val="0"/>
        <w:autoSpaceDN w:val="0"/>
        <w:adjustRightInd w:val="0"/>
        <w:jc w:val="center"/>
        <w:outlineLvl w:val="0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Право заявителя на получение информации и документов,</w:t>
      </w:r>
    </w:p>
    <w:p w:rsidR="00A24D00" w:rsidRPr="00A24D00" w:rsidRDefault="00A24D00" w:rsidP="00A24D00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proofErr w:type="gramStart"/>
      <w:r w:rsidRPr="00A24D00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необходимых</w:t>
      </w:r>
      <w:proofErr w:type="gramEnd"/>
      <w:r w:rsidRPr="00A24D00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для обоснования и рассмотрения жалобы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98. Заявитель имеет право на получение информации и документов, необходимых для обоснования и рассмотрения жалобы, если иное не предусмотрено законодательством Российской Федерации.</w:t>
      </w:r>
    </w:p>
    <w:p w:rsidR="00A24D00" w:rsidRPr="00A24D00" w:rsidRDefault="00A24D00" w:rsidP="00A24D00">
      <w:p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</w:p>
    <w:p w:rsidR="00A24D00" w:rsidRPr="00A24D00" w:rsidRDefault="00A24D00" w:rsidP="00A24D00">
      <w:pPr>
        <w:autoSpaceDE w:val="0"/>
        <w:autoSpaceDN w:val="0"/>
        <w:adjustRightInd w:val="0"/>
        <w:jc w:val="center"/>
        <w:outlineLvl w:val="0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Способы информирования заявителя</w:t>
      </w:r>
    </w:p>
    <w:p w:rsidR="00A24D00" w:rsidRPr="00A24D00" w:rsidRDefault="00A24D00" w:rsidP="00A24D00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о порядке подачи и рассмотрения жалобы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99. Информирование заявителей о порядке подачи и рассмотрения жалобы осуществляется следующими способами: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1) путём непосредственного общения заявителя (при личном обращении либо по телефону) со специалистами, ответственными за рассмотрение жалобы;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2) путём взаимодействия специалистов, ответственных за рассмотрение жалобы, с заявителями по почте, по электронной почте;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3) посредством информационных материалов, которые размещаются на официальном сайте;</w:t>
      </w:r>
    </w:p>
    <w:p w:rsidR="00A24D00" w:rsidRPr="00A24D00" w:rsidRDefault="00A24D00" w:rsidP="00A24D00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A24D0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4) посредством информационных материалов, которые размещаются на информационных стендах в местах предоставления муниципальной услуги.</w:t>
      </w:r>
    </w:p>
    <w:p w:rsidR="00A24D00" w:rsidRPr="00A24D00" w:rsidRDefault="00A24D00" w:rsidP="00A24D00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A24D00" w:rsidRPr="00A24D00" w:rsidRDefault="00A24D00" w:rsidP="00A24D00">
      <w:pPr>
        <w:rPr>
          <w:rFonts w:ascii="Times New Roman" w:hAnsi="Times New Roman" w:cs="Times New Roman"/>
          <w:sz w:val="28"/>
          <w:szCs w:val="28"/>
        </w:rPr>
      </w:pPr>
    </w:p>
    <w:p w:rsidR="00A24D00" w:rsidRPr="00A24D00" w:rsidRDefault="00A24D00" w:rsidP="00A24D00">
      <w:pPr>
        <w:ind w:left="7371"/>
        <w:rPr>
          <w:rFonts w:ascii="Times New Roman" w:hAnsi="Times New Roman" w:cs="Times New Roman"/>
          <w:sz w:val="28"/>
          <w:szCs w:val="28"/>
        </w:rPr>
      </w:pPr>
      <w:bookmarkStart w:id="17" w:name="_GoBack"/>
      <w:bookmarkEnd w:id="17"/>
    </w:p>
    <w:p w:rsidR="00A24D00" w:rsidRPr="00A24D00" w:rsidRDefault="00A24D00" w:rsidP="00A24D00">
      <w:pPr>
        <w:ind w:left="7371"/>
        <w:rPr>
          <w:rFonts w:ascii="Times New Roman" w:hAnsi="Times New Roman" w:cs="Times New Roman"/>
          <w:sz w:val="28"/>
          <w:szCs w:val="28"/>
        </w:rPr>
      </w:pPr>
    </w:p>
    <w:p w:rsidR="00A24D00" w:rsidRPr="00A24D00" w:rsidRDefault="00A24D00" w:rsidP="00A24D00">
      <w:pPr>
        <w:ind w:left="7371"/>
        <w:rPr>
          <w:rFonts w:ascii="Times New Roman" w:hAnsi="Times New Roman" w:cs="Times New Roman"/>
          <w:sz w:val="28"/>
          <w:szCs w:val="28"/>
        </w:rPr>
      </w:pPr>
    </w:p>
    <w:p w:rsidR="00A24D00" w:rsidRPr="00A24D00" w:rsidRDefault="00A24D00" w:rsidP="00A24D00">
      <w:pPr>
        <w:ind w:left="7371"/>
        <w:rPr>
          <w:rFonts w:ascii="Times New Roman" w:hAnsi="Times New Roman" w:cs="Times New Roman"/>
          <w:sz w:val="28"/>
          <w:szCs w:val="28"/>
        </w:rPr>
      </w:pPr>
    </w:p>
    <w:p w:rsidR="00A24D00" w:rsidRPr="00A24D00" w:rsidRDefault="00A24D00" w:rsidP="00A24D00">
      <w:pPr>
        <w:ind w:left="7371"/>
        <w:rPr>
          <w:rFonts w:ascii="Times New Roman" w:hAnsi="Times New Roman" w:cs="Times New Roman"/>
          <w:sz w:val="28"/>
          <w:szCs w:val="28"/>
        </w:rPr>
      </w:pPr>
    </w:p>
    <w:p w:rsidR="00A24D00" w:rsidRPr="00A24D00" w:rsidRDefault="00A24D00" w:rsidP="00A24D00">
      <w:pPr>
        <w:ind w:left="7371"/>
        <w:rPr>
          <w:rFonts w:ascii="Times New Roman" w:hAnsi="Times New Roman" w:cs="Times New Roman"/>
          <w:sz w:val="28"/>
          <w:szCs w:val="28"/>
        </w:rPr>
      </w:pPr>
    </w:p>
    <w:p w:rsidR="00A24D00" w:rsidRPr="00A24D00" w:rsidRDefault="00A24D00" w:rsidP="00A24D00">
      <w:pPr>
        <w:ind w:left="7371"/>
        <w:rPr>
          <w:rFonts w:ascii="Times New Roman" w:hAnsi="Times New Roman" w:cs="Times New Roman"/>
          <w:sz w:val="28"/>
          <w:szCs w:val="28"/>
        </w:rPr>
      </w:pPr>
    </w:p>
    <w:p w:rsidR="00A24D00" w:rsidRPr="00A24D00" w:rsidRDefault="00A24D00" w:rsidP="00A24D00">
      <w:pPr>
        <w:ind w:left="7371"/>
        <w:rPr>
          <w:rFonts w:ascii="Times New Roman" w:hAnsi="Times New Roman" w:cs="Times New Roman"/>
          <w:sz w:val="28"/>
          <w:szCs w:val="28"/>
        </w:rPr>
      </w:pPr>
    </w:p>
    <w:p w:rsidR="00A24D00" w:rsidRPr="00A24D00" w:rsidRDefault="00A24D00" w:rsidP="00A24D00">
      <w:pPr>
        <w:ind w:left="7371"/>
        <w:rPr>
          <w:rFonts w:ascii="Times New Roman" w:hAnsi="Times New Roman" w:cs="Times New Roman"/>
          <w:sz w:val="28"/>
          <w:szCs w:val="28"/>
        </w:rPr>
      </w:pPr>
    </w:p>
    <w:p w:rsidR="00A24D00" w:rsidRPr="00A24D00" w:rsidRDefault="00A24D00" w:rsidP="00A24D00">
      <w:pPr>
        <w:ind w:left="7371"/>
        <w:rPr>
          <w:rFonts w:ascii="Times New Roman" w:hAnsi="Times New Roman" w:cs="Times New Roman"/>
          <w:sz w:val="28"/>
          <w:szCs w:val="28"/>
        </w:rPr>
      </w:pPr>
    </w:p>
    <w:p w:rsidR="00A24D00" w:rsidRPr="00A24D00" w:rsidRDefault="00A24D00" w:rsidP="00A24D00">
      <w:pPr>
        <w:ind w:left="7371"/>
        <w:rPr>
          <w:rFonts w:ascii="Times New Roman" w:hAnsi="Times New Roman" w:cs="Times New Roman"/>
          <w:sz w:val="28"/>
          <w:szCs w:val="28"/>
        </w:rPr>
      </w:pPr>
    </w:p>
    <w:p w:rsidR="00A24D00" w:rsidRPr="00A24D00" w:rsidRDefault="00A24D00" w:rsidP="00A24D00">
      <w:pPr>
        <w:ind w:left="7371"/>
        <w:rPr>
          <w:rFonts w:ascii="Times New Roman" w:hAnsi="Times New Roman" w:cs="Times New Roman"/>
          <w:sz w:val="28"/>
          <w:szCs w:val="28"/>
        </w:rPr>
      </w:pPr>
    </w:p>
    <w:p w:rsidR="00A24D00" w:rsidRPr="00A24D00" w:rsidRDefault="00A24D00" w:rsidP="00A24D00">
      <w:pPr>
        <w:ind w:left="7371"/>
        <w:rPr>
          <w:rFonts w:ascii="Times New Roman" w:hAnsi="Times New Roman" w:cs="Times New Roman"/>
          <w:sz w:val="28"/>
          <w:szCs w:val="28"/>
        </w:rPr>
      </w:pPr>
    </w:p>
    <w:p w:rsidR="00A24D00" w:rsidRPr="00A24D00" w:rsidRDefault="00A24D00" w:rsidP="00A24D00">
      <w:pPr>
        <w:ind w:left="7371"/>
        <w:rPr>
          <w:rFonts w:ascii="Times New Roman" w:hAnsi="Times New Roman" w:cs="Times New Roman"/>
          <w:sz w:val="28"/>
          <w:szCs w:val="28"/>
        </w:rPr>
      </w:pPr>
    </w:p>
    <w:p w:rsidR="00A24D00" w:rsidRPr="00A24D00" w:rsidRDefault="00A24D00" w:rsidP="00A24D00">
      <w:pPr>
        <w:ind w:left="7371"/>
        <w:rPr>
          <w:rFonts w:ascii="Times New Roman" w:hAnsi="Times New Roman" w:cs="Times New Roman"/>
          <w:sz w:val="28"/>
          <w:szCs w:val="28"/>
        </w:rPr>
      </w:pPr>
    </w:p>
    <w:p w:rsidR="00A24D00" w:rsidRPr="00A24D00" w:rsidRDefault="00A24D00" w:rsidP="00A24D00">
      <w:pPr>
        <w:ind w:left="7371"/>
        <w:rPr>
          <w:rFonts w:ascii="Times New Roman" w:hAnsi="Times New Roman" w:cs="Times New Roman"/>
          <w:sz w:val="28"/>
          <w:szCs w:val="28"/>
        </w:rPr>
      </w:pPr>
    </w:p>
    <w:p w:rsidR="00A24D00" w:rsidRPr="00A24D00" w:rsidRDefault="00A24D00" w:rsidP="00A24D00">
      <w:pPr>
        <w:ind w:left="7371"/>
        <w:rPr>
          <w:rFonts w:ascii="Times New Roman" w:hAnsi="Times New Roman" w:cs="Times New Roman"/>
          <w:sz w:val="28"/>
          <w:szCs w:val="28"/>
        </w:rPr>
      </w:pPr>
    </w:p>
    <w:p w:rsidR="00A24D00" w:rsidRPr="00A24D00" w:rsidRDefault="00A24D00" w:rsidP="00A24D00">
      <w:pPr>
        <w:ind w:left="7371"/>
        <w:rPr>
          <w:rFonts w:ascii="Times New Roman" w:hAnsi="Times New Roman" w:cs="Times New Roman"/>
          <w:sz w:val="28"/>
          <w:szCs w:val="28"/>
        </w:rPr>
      </w:pPr>
    </w:p>
    <w:p w:rsidR="00A24D00" w:rsidRPr="00A24D00" w:rsidRDefault="00A24D00" w:rsidP="00A24D00">
      <w:pPr>
        <w:ind w:left="7371"/>
        <w:rPr>
          <w:rFonts w:ascii="Times New Roman" w:hAnsi="Times New Roman" w:cs="Times New Roman"/>
          <w:sz w:val="28"/>
          <w:szCs w:val="28"/>
        </w:rPr>
      </w:pPr>
    </w:p>
    <w:p w:rsidR="00A24D00" w:rsidRPr="00A24D00" w:rsidRDefault="00A24D00" w:rsidP="00A24D00">
      <w:pPr>
        <w:ind w:left="7371"/>
        <w:rPr>
          <w:rFonts w:ascii="Times New Roman" w:hAnsi="Times New Roman" w:cs="Times New Roman"/>
          <w:sz w:val="28"/>
          <w:szCs w:val="28"/>
        </w:rPr>
      </w:pPr>
    </w:p>
    <w:p w:rsidR="00514EE7" w:rsidRDefault="00514EE7" w:rsidP="00514EE7">
      <w:pPr>
        <w:pStyle w:val="a3"/>
        <w:tabs>
          <w:tab w:val="left" w:pos="6180"/>
          <w:tab w:val="right" w:pos="935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514EE7" w:rsidRDefault="00514EE7" w:rsidP="00514EE7">
      <w:pPr>
        <w:pStyle w:val="a3"/>
        <w:tabs>
          <w:tab w:val="left" w:pos="6180"/>
          <w:tab w:val="right" w:pos="9355"/>
        </w:tabs>
        <w:rPr>
          <w:rFonts w:ascii="Times New Roman" w:hAnsi="Times New Roman" w:cs="Times New Roman"/>
        </w:rPr>
      </w:pPr>
    </w:p>
    <w:p w:rsidR="00514EE7" w:rsidRDefault="00514EE7" w:rsidP="00514EE7">
      <w:pPr>
        <w:pStyle w:val="a3"/>
        <w:tabs>
          <w:tab w:val="left" w:pos="6180"/>
          <w:tab w:val="right" w:pos="9355"/>
        </w:tabs>
        <w:rPr>
          <w:rFonts w:ascii="Times New Roman" w:hAnsi="Times New Roman" w:cs="Times New Roman"/>
        </w:rPr>
      </w:pPr>
    </w:p>
    <w:p w:rsidR="00514EE7" w:rsidRDefault="00514EE7" w:rsidP="00514EE7">
      <w:pPr>
        <w:pStyle w:val="a3"/>
        <w:tabs>
          <w:tab w:val="left" w:pos="6180"/>
          <w:tab w:val="right" w:pos="9355"/>
        </w:tabs>
        <w:rPr>
          <w:rFonts w:ascii="Times New Roman" w:hAnsi="Times New Roman" w:cs="Times New Roman"/>
        </w:rPr>
      </w:pPr>
    </w:p>
    <w:p w:rsidR="00514EE7" w:rsidRDefault="00514EE7" w:rsidP="00514EE7">
      <w:pPr>
        <w:pStyle w:val="a3"/>
        <w:tabs>
          <w:tab w:val="left" w:pos="6180"/>
          <w:tab w:val="right" w:pos="9355"/>
        </w:tabs>
        <w:rPr>
          <w:rFonts w:ascii="Times New Roman" w:hAnsi="Times New Roman" w:cs="Times New Roman"/>
        </w:rPr>
      </w:pPr>
    </w:p>
    <w:p w:rsidR="00514EE7" w:rsidRDefault="00514EE7" w:rsidP="00514EE7">
      <w:pPr>
        <w:pStyle w:val="a3"/>
        <w:tabs>
          <w:tab w:val="left" w:pos="6180"/>
          <w:tab w:val="right" w:pos="9355"/>
        </w:tabs>
        <w:rPr>
          <w:rFonts w:ascii="Times New Roman" w:hAnsi="Times New Roman" w:cs="Times New Roman"/>
        </w:rPr>
      </w:pPr>
    </w:p>
    <w:p w:rsidR="00514EE7" w:rsidRDefault="00514EE7" w:rsidP="00514EE7">
      <w:pPr>
        <w:pStyle w:val="a3"/>
        <w:tabs>
          <w:tab w:val="left" w:pos="6180"/>
          <w:tab w:val="right" w:pos="9355"/>
        </w:tabs>
        <w:rPr>
          <w:rFonts w:ascii="Times New Roman" w:hAnsi="Times New Roman" w:cs="Times New Roman"/>
        </w:rPr>
      </w:pPr>
    </w:p>
    <w:p w:rsidR="00514EE7" w:rsidRDefault="00514EE7" w:rsidP="00514EE7">
      <w:pPr>
        <w:pStyle w:val="a3"/>
        <w:tabs>
          <w:tab w:val="left" w:pos="6180"/>
          <w:tab w:val="right" w:pos="9355"/>
        </w:tabs>
        <w:rPr>
          <w:rFonts w:ascii="Times New Roman" w:hAnsi="Times New Roman" w:cs="Times New Roman"/>
        </w:rPr>
      </w:pPr>
    </w:p>
    <w:p w:rsidR="00514EE7" w:rsidRDefault="00514EE7" w:rsidP="00514EE7">
      <w:pPr>
        <w:pStyle w:val="a3"/>
        <w:tabs>
          <w:tab w:val="left" w:pos="6180"/>
          <w:tab w:val="right" w:pos="9355"/>
        </w:tabs>
        <w:rPr>
          <w:rFonts w:ascii="Times New Roman" w:hAnsi="Times New Roman" w:cs="Times New Roman"/>
        </w:rPr>
      </w:pPr>
    </w:p>
    <w:p w:rsidR="00514EE7" w:rsidRDefault="00514EE7" w:rsidP="00514EE7">
      <w:pPr>
        <w:pStyle w:val="a3"/>
        <w:tabs>
          <w:tab w:val="left" w:pos="6180"/>
          <w:tab w:val="right" w:pos="9355"/>
        </w:tabs>
        <w:rPr>
          <w:rFonts w:ascii="Times New Roman" w:hAnsi="Times New Roman" w:cs="Times New Roman"/>
        </w:rPr>
      </w:pPr>
    </w:p>
    <w:p w:rsidR="00514EE7" w:rsidRDefault="00514EE7" w:rsidP="00514EE7">
      <w:pPr>
        <w:pStyle w:val="a3"/>
        <w:tabs>
          <w:tab w:val="left" w:pos="6180"/>
          <w:tab w:val="right" w:pos="9355"/>
        </w:tabs>
        <w:rPr>
          <w:rFonts w:ascii="Times New Roman" w:hAnsi="Times New Roman" w:cs="Times New Roman"/>
        </w:rPr>
      </w:pPr>
    </w:p>
    <w:p w:rsidR="00514EE7" w:rsidRDefault="00514EE7" w:rsidP="00514EE7">
      <w:pPr>
        <w:pStyle w:val="a3"/>
        <w:tabs>
          <w:tab w:val="left" w:pos="6180"/>
          <w:tab w:val="right" w:pos="9355"/>
        </w:tabs>
        <w:rPr>
          <w:rFonts w:ascii="Times New Roman" w:hAnsi="Times New Roman" w:cs="Times New Roman"/>
        </w:rPr>
      </w:pPr>
    </w:p>
    <w:p w:rsidR="00514EE7" w:rsidRDefault="00514EE7" w:rsidP="00514EE7">
      <w:pPr>
        <w:pStyle w:val="a3"/>
        <w:tabs>
          <w:tab w:val="left" w:pos="6180"/>
          <w:tab w:val="right" w:pos="9355"/>
        </w:tabs>
        <w:rPr>
          <w:rFonts w:ascii="Times New Roman" w:hAnsi="Times New Roman" w:cs="Times New Roman"/>
        </w:rPr>
      </w:pPr>
    </w:p>
    <w:p w:rsidR="00514EE7" w:rsidRDefault="00514EE7" w:rsidP="00514EE7">
      <w:pPr>
        <w:pStyle w:val="a3"/>
        <w:tabs>
          <w:tab w:val="left" w:pos="6180"/>
          <w:tab w:val="right" w:pos="9355"/>
        </w:tabs>
        <w:rPr>
          <w:rFonts w:ascii="Times New Roman" w:hAnsi="Times New Roman" w:cs="Times New Roman"/>
        </w:rPr>
      </w:pPr>
    </w:p>
    <w:p w:rsidR="00514EE7" w:rsidRDefault="00514EE7" w:rsidP="00514EE7">
      <w:pPr>
        <w:pStyle w:val="a3"/>
        <w:tabs>
          <w:tab w:val="left" w:pos="6180"/>
          <w:tab w:val="right" w:pos="9355"/>
        </w:tabs>
        <w:rPr>
          <w:rFonts w:ascii="Times New Roman" w:hAnsi="Times New Roman" w:cs="Times New Roman"/>
        </w:rPr>
      </w:pPr>
    </w:p>
    <w:p w:rsidR="00514EE7" w:rsidRDefault="00514EE7" w:rsidP="00514EE7">
      <w:pPr>
        <w:pStyle w:val="a3"/>
        <w:tabs>
          <w:tab w:val="left" w:pos="6180"/>
          <w:tab w:val="right" w:pos="9355"/>
        </w:tabs>
        <w:rPr>
          <w:rFonts w:ascii="Times New Roman" w:hAnsi="Times New Roman" w:cs="Times New Roman"/>
        </w:rPr>
      </w:pPr>
    </w:p>
    <w:p w:rsidR="00514EE7" w:rsidRDefault="00514EE7" w:rsidP="00514EE7">
      <w:pPr>
        <w:pStyle w:val="a3"/>
        <w:tabs>
          <w:tab w:val="left" w:pos="6180"/>
          <w:tab w:val="right" w:pos="9355"/>
        </w:tabs>
        <w:rPr>
          <w:rFonts w:ascii="Times New Roman" w:hAnsi="Times New Roman" w:cs="Times New Roman"/>
        </w:rPr>
      </w:pPr>
    </w:p>
    <w:p w:rsidR="00514EE7" w:rsidRDefault="00514EE7" w:rsidP="00514EE7">
      <w:pPr>
        <w:pStyle w:val="a3"/>
        <w:tabs>
          <w:tab w:val="left" w:pos="6180"/>
          <w:tab w:val="right" w:pos="9355"/>
        </w:tabs>
        <w:rPr>
          <w:rFonts w:ascii="Times New Roman" w:hAnsi="Times New Roman" w:cs="Times New Roman"/>
        </w:rPr>
      </w:pPr>
    </w:p>
    <w:p w:rsidR="00514EE7" w:rsidRDefault="00514EE7" w:rsidP="00514EE7">
      <w:pPr>
        <w:pStyle w:val="a3"/>
        <w:tabs>
          <w:tab w:val="left" w:pos="6180"/>
          <w:tab w:val="right" w:pos="9355"/>
        </w:tabs>
        <w:rPr>
          <w:rFonts w:ascii="Times New Roman" w:hAnsi="Times New Roman" w:cs="Times New Roman"/>
        </w:rPr>
      </w:pPr>
    </w:p>
    <w:p w:rsidR="00514EE7" w:rsidRPr="00514EE7" w:rsidRDefault="00514EE7" w:rsidP="00514EE7">
      <w:pPr>
        <w:pStyle w:val="a3"/>
        <w:tabs>
          <w:tab w:val="left" w:pos="6180"/>
          <w:tab w:val="right" w:pos="935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</w:t>
      </w:r>
      <w:r w:rsidRPr="00514EE7">
        <w:rPr>
          <w:rFonts w:ascii="Times New Roman" w:hAnsi="Times New Roman" w:cs="Times New Roman"/>
        </w:rPr>
        <w:t>Приложение №1</w:t>
      </w:r>
    </w:p>
    <w:p w:rsidR="00514EE7" w:rsidRPr="00514EE7" w:rsidRDefault="00514EE7" w:rsidP="00514EE7">
      <w:pPr>
        <w:pStyle w:val="a3"/>
        <w:jc w:val="right"/>
        <w:rPr>
          <w:rFonts w:ascii="Times New Roman" w:hAnsi="Times New Roman" w:cs="Times New Roman"/>
        </w:rPr>
      </w:pPr>
      <w:r w:rsidRPr="00514EE7">
        <w:rPr>
          <w:rFonts w:ascii="Times New Roman" w:hAnsi="Times New Roman" w:cs="Times New Roman"/>
        </w:rPr>
        <w:t xml:space="preserve">к административному регламенту </w:t>
      </w:r>
      <w:r w:rsidRPr="00514EE7">
        <w:rPr>
          <w:rFonts w:ascii="Times New Roman" w:hAnsi="Times New Roman" w:cs="Times New Roman"/>
          <w:bCs/>
        </w:rPr>
        <w:t xml:space="preserve"> </w:t>
      </w:r>
    </w:p>
    <w:p w:rsidR="00514EE7" w:rsidRPr="00973DA8" w:rsidRDefault="00514EE7" w:rsidP="00514EE7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37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663" w:firstLine="709"/>
      </w:pPr>
    </w:p>
    <w:tbl>
      <w:tblPr>
        <w:tblW w:w="10314" w:type="dxa"/>
        <w:tblLayout w:type="fixed"/>
        <w:tblLook w:val="04A0"/>
      </w:tblPr>
      <w:tblGrid>
        <w:gridCol w:w="10314"/>
      </w:tblGrid>
      <w:tr w:rsidR="00514EE7" w:rsidRPr="00973DA8" w:rsidTr="00E8456A">
        <w:tc>
          <w:tcPr>
            <w:tcW w:w="10314" w:type="dxa"/>
          </w:tcPr>
          <w:p w:rsidR="00514EE7" w:rsidRPr="00973DA8" w:rsidRDefault="00514EE7" w:rsidP="00E8456A">
            <w:pPr>
              <w:pStyle w:val="ConsPlusNonformat"/>
              <w:ind w:left="439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DA8">
              <w:rPr>
                <w:rFonts w:ascii="Times New Roman" w:hAnsi="Times New Roman" w:cs="Times New Roman"/>
                <w:sz w:val="24"/>
                <w:szCs w:val="24"/>
              </w:rPr>
              <w:t>Наименование органа местного самоуправления: _____________________________________________</w:t>
            </w:r>
          </w:p>
          <w:p w:rsidR="00514EE7" w:rsidRPr="00973DA8" w:rsidRDefault="00514EE7" w:rsidP="00E8456A">
            <w:pPr>
              <w:pStyle w:val="ConsPlusNonformat"/>
              <w:ind w:left="439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DA8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</w:t>
            </w:r>
          </w:p>
        </w:tc>
      </w:tr>
      <w:tr w:rsidR="00514EE7" w:rsidRPr="00973DA8" w:rsidTr="00E8456A">
        <w:tc>
          <w:tcPr>
            <w:tcW w:w="10314" w:type="dxa"/>
          </w:tcPr>
          <w:p w:rsidR="00514EE7" w:rsidRPr="00973DA8" w:rsidRDefault="00514EE7" w:rsidP="00E8456A">
            <w:pPr>
              <w:pStyle w:val="ConsPlusNonformat"/>
              <w:ind w:left="439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EE7" w:rsidRPr="00973DA8" w:rsidRDefault="00514EE7" w:rsidP="00E8456A">
            <w:pPr>
              <w:pStyle w:val="ConsPlusNonformat"/>
              <w:ind w:left="439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DA8">
              <w:rPr>
                <w:rFonts w:ascii="Times New Roman" w:hAnsi="Times New Roman" w:cs="Times New Roman"/>
                <w:sz w:val="24"/>
                <w:szCs w:val="24"/>
              </w:rPr>
              <w:t>Сведения о заявителе:</w:t>
            </w:r>
          </w:p>
          <w:p w:rsidR="00514EE7" w:rsidRPr="00973DA8" w:rsidRDefault="00514EE7" w:rsidP="00E8456A">
            <w:pPr>
              <w:pStyle w:val="ConsPlusNonformat"/>
              <w:ind w:left="439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DA8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</w:t>
            </w:r>
          </w:p>
          <w:p w:rsidR="00514EE7" w:rsidRPr="00973DA8" w:rsidRDefault="00514EE7" w:rsidP="00E8456A">
            <w:pPr>
              <w:pStyle w:val="ConsPlusNonformat"/>
              <w:ind w:left="4395" w:right="34"/>
              <w:jc w:val="center"/>
              <w:rPr>
                <w:rFonts w:ascii="Times New Roman" w:hAnsi="Times New Roman" w:cs="Times New Roman"/>
              </w:rPr>
            </w:pPr>
            <w:r w:rsidRPr="00973DA8">
              <w:rPr>
                <w:rFonts w:ascii="Times New Roman" w:hAnsi="Times New Roman" w:cs="Times New Roman"/>
              </w:rPr>
              <w:t>(Ф.И.О. физического лица (в том числе физического лица, зарегистрированного в качестве индивидуального предпринимателя) полное наименование организации и организационно-правовой формы юридического лица) в лице: (для юридических лиц)</w:t>
            </w:r>
          </w:p>
          <w:p w:rsidR="00514EE7" w:rsidRPr="00973DA8" w:rsidRDefault="00514EE7" w:rsidP="00E8456A">
            <w:pPr>
              <w:pStyle w:val="ConsPlusNonformat"/>
              <w:ind w:left="439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DA8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</w:t>
            </w:r>
          </w:p>
          <w:p w:rsidR="00514EE7" w:rsidRPr="00973DA8" w:rsidRDefault="00514EE7" w:rsidP="00E8456A">
            <w:pPr>
              <w:pStyle w:val="ConsPlusNonformat"/>
              <w:ind w:left="4395" w:right="34"/>
              <w:jc w:val="center"/>
              <w:rPr>
                <w:rFonts w:ascii="Times New Roman" w:hAnsi="Times New Roman" w:cs="Times New Roman"/>
              </w:rPr>
            </w:pPr>
            <w:r w:rsidRPr="00973DA8">
              <w:rPr>
                <w:rFonts w:ascii="Times New Roman" w:hAnsi="Times New Roman" w:cs="Times New Roman"/>
              </w:rPr>
              <w:t>(Ф.И.О. руководителя или иного уполномоченного лица)</w:t>
            </w:r>
          </w:p>
          <w:p w:rsidR="00514EE7" w:rsidRPr="00973DA8" w:rsidRDefault="00514EE7" w:rsidP="00E8456A">
            <w:pPr>
              <w:pStyle w:val="ConsPlusNonformat"/>
              <w:ind w:left="4395" w:right="34"/>
              <w:jc w:val="both"/>
              <w:rPr>
                <w:rFonts w:ascii="Times New Roman" w:hAnsi="Times New Roman" w:cs="Times New Roman"/>
              </w:rPr>
            </w:pPr>
          </w:p>
          <w:p w:rsidR="00514EE7" w:rsidRPr="00973DA8" w:rsidRDefault="00514EE7" w:rsidP="00E8456A">
            <w:pPr>
              <w:pStyle w:val="ConsPlusNonformat"/>
              <w:ind w:left="439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DA8"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личность:</w:t>
            </w:r>
          </w:p>
          <w:p w:rsidR="00514EE7" w:rsidRPr="00973DA8" w:rsidRDefault="00514EE7" w:rsidP="00E8456A">
            <w:pPr>
              <w:pStyle w:val="ConsPlusNonformat"/>
              <w:ind w:left="439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DA8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</w:t>
            </w:r>
          </w:p>
          <w:p w:rsidR="00514EE7" w:rsidRPr="00973DA8" w:rsidRDefault="00514EE7" w:rsidP="00E8456A">
            <w:pPr>
              <w:pStyle w:val="ConsPlusNonformat"/>
              <w:ind w:left="4395" w:right="34"/>
              <w:jc w:val="center"/>
              <w:rPr>
                <w:rFonts w:ascii="Times New Roman" w:hAnsi="Times New Roman" w:cs="Times New Roman"/>
              </w:rPr>
            </w:pPr>
            <w:r w:rsidRPr="00973DA8">
              <w:rPr>
                <w:rFonts w:ascii="Times New Roman" w:hAnsi="Times New Roman" w:cs="Times New Roman"/>
              </w:rPr>
              <w:t>(вид документа, серия, номер)</w:t>
            </w:r>
          </w:p>
          <w:p w:rsidR="00514EE7" w:rsidRPr="00973DA8" w:rsidRDefault="00514EE7" w:rsidP="00E8456A">
            <w:pPr>
              <w:pStyle w:val="ConsPlusNonformat"/>
              <w:ind w:left="439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DA8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</w:t>
            </w:r>
          </w:p>
          <w:p w:rsidR="00514EE7" w:rsidRPr="00973DA8" w:rsidRDefault="00514EE7" w:rsidP="00E8456A">
            <w:pPr>
              <w:pStyle w:val="ConsPlusNonformat"/>
              <w:ind w:left="4395" w:right="34"/>
              <w:jc w:val="center"/>
              <w:rPr>
                <w:rFonts w:ascii="Times New Roman" w:hAnsi="Times New Roman" w:cs="Times New Roman"/>
              </w:rPr>
            </w:pPr>
            <w:r w:rsidRPr="00973DA8">
              <w:rPr>
                <w:rFonts w:ascii="Times New Roman" w:hAnsi="Times New Roman" w:cs="Times New Roman"/>
              </w:rPr>
              <w:t xml:space="preserve">(кем, когда </w:t>
            </w:r>
            <w:proofErr w:type="gramStart"/>
            <w:r w:rsidRPr="00973DA8">
              <w:rPr>
                <w:rFonts w:ascii="Times New Roman" w:hAnsi="Times New Roman" w:cs="Times New Roman"/>
              </w:rPr>
              <w:t>выдан</w:t>
            </w:r>
            <w:proofErr w:type="gramEnd"/>
            <w:r w:rsidRPr="00973DA8">
              <w:rPr>
                <w:rFonts w:ascii="Times New Roman" w:hAnsi="Times New Roman" w:cs="Times New Roman"/>
              </w:rPr>
              <w:t>) - для физических лиц</w:t>
            </w:r>
          </w:p>
          <w:p w:rsidR="00514EE7" w:rsidRPr="00973DA8" w:rsidRDefault="00514EE7" w:rsidP="00E8456A">
            <w:pPr>
              <w:pStyle w:val="ConsPlusNonformat"/>
              <w:ind w:left="439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DA8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</w:t>
            </w:r>
          </w:p>
          <w:p w:rsidR="00514EE7" w:rsidRPr="00973DA8" w:rsidRDefault="00514EE7" w:rsidP="00E8456A">
            <w:pPr>
              <w:pStyle w:val="ConsPlusNonformat"/>
              <w:ind w:left="439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EE7" w:rsidRPr="00973DA8" w:rsidRDefault="00514EE7" w:rsidP="00E8456A">
            <w:pPr>
              <w:pStyle w:val="ConsPlusNonformat"/>
              <w:ind w:left="439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DA8">
              <w:rPr>
                <w:rFonts w:ascii="Times New Roman" w:hAnsi="Times New Roman" w:cs="Times New Roman"/>
                <w:sz w:val="24"/>
                <w:szCs w:val="24"/>
              </w:rPr>
              <w:t>Сведения о государственной регистрации юридического лица (индивидуального предпринимателя):</w:t>
            </w:r>
          </w:p>
          <w:p w:rsidR="00514EE7" w:rsidRPr="00973DA8" w:rsidRDefault="00514EE7" w:rsidP="00E8456A">
            <w:pPr>
              <w:pStyle w:val="ConsPlusNonformat"/>
              <w:ind w:left="439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DA8">
              <w:rPr>
                <w:rFonts w:ascii="Times New Roman" w:hAnsi="Times New Roman" w:cs="Times New Roman"/>
                <w:sz w:val="24"/>
                <w:szCs w:val="24"/>
              </w:rPr>
              <w:t>ОГРН (ОГРНИП) _____________________________</w:t>
            </w:r>
          </w:p>
          <w:p w:rsidR="00514EE7" w:rsidRPr="00973DA8" w:rsidRDefault="00514EE7" w:rsidP="00E8456A">
            <w:pPr>
              <w:pStyle w:val="ConsPlusNonformat"/>
              <w:ind w:left="439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DA8">
              <w:rPr>
                <w:rFonts w:ascii="Times New Roman" w:hAnsi="Times New Roman" w:cs="Times New Roman"/>
                <w:sz w:val="24"/>
                <w:szCs w:val="24"/>
              </w:rPr>
              <w:t>ИНН _____________________________________________</w:t>
            </w:r>
          </w:p>
          <w:p w:rsidR="00514EE7" w:rsidRPr="00973DA8" w:rsidRDefault="00514EE7" w:rsidP="00E8456A">
            <w:pPr>
              <w:pStyle w:val="ConsPlusNonformat"/>
              <w:ind w:left="439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DA8">
              <w:rPr>
                <w:rFonts w:ascii="Times New Roman" w:hAnsi="Times New Roman" w:cs="Times New Roman"/>
                <w:sz w:val="24"/>
                <w:szCs w:val="24"/>
              </w:rPr>
              <w:t>Контактная информация:</w:t>
            </w:r>
          </w:p>
          <w:p w:rsidR="00514EE7" w:rsidRPr="00973DA8" w:rsidRDefault="00514EE7" w:rsidP="00E8456A">
            <w:pPr>
              <w:pStyle w:val="ConsPlusNonformat"/>
              <w:ind w:left="439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DA8">
              <w:rPr>
                <w:rFonts w:ascii="Times New Roman" w:hAnsi="Times New Roman" w:cs="Times New Roman"/>
                <w:sz w:val="24"/>
                <w:szCs w:val="24"/>
              </w:rPr>
              <w:t>тел. _________________________________________</w:t>
            </w:r>
          </w:p>
          <w:p w:rsidR="00514EE7" w:rsidRPr="00973DA8" w:rsidRDefault="00514EE7" w:rsidP="00E8456A">
            <w:pPr>
              <w:pStyle w:val="ConsPlusNonformat"/>
              <w:ind w:left="439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3DA8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spellEnd"/>
            <w:r w:rsidRPr="00973DA8">
              <w:rPr>
                <w:rFonts w:ascii="Times New Roman" w:hAnsi="Times New Roman" w:cs="Times New Roman"/>
                <w:sz w:val="24"/>
                <w:szCs w:val="24"/>
              </w:rPr>
              <w:t>. почта _____________________________________</w:t>
            </w:r>
          </w:p>
          <w:p w:rsidR="00514EE7" w:rsidRPr="00973DA8" w:rsidRDefault="00514EE7" w:rsidP="00E8456A">
            <w:pPr>
              <w:pStyle w:val="ConsPlusNonformat"/>
              <w:ind w:left="439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DA8">
              <w:rPr>
                <w:rFonts w:ascii="Times New Roman" w:hAnsi="Times New Roman" w:cs="Times New Roman"/>
                <w:sz w:val="24"/>
                <w:szCs w:val="24"/>
              </w:rPr>
              <w:t>адрес места нахождения (регистрации):</w:t>
            </w:r>
          </w:p>
          <w:p w:rsidR="00514EE7" w:rsidRPr="00973DA8" w:rsidRDefault="00514EE7" w:rsidP="00E8456A">
            <w:pPr>
              <w:pStyle w:val="ConsPlusNonformat"/>
              <w:ind w:left="439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3DA8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</w:t>
            </w:r>
          </w:p>
          <w:p w:rsidR="00514EE7" w:rsidRPr="00973DA8" w:rsidRDefault="00514EE7" w:rsidP="00E8456A">
            <w:pPr>
              <w:pStyle w:val="ConsPlusNonformat"/>
              <w:ind w:left="4395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4EE7" w:rsidRPr="00973DA8" w:rsidRDefault="00514EE7" w:rsidP="00514EE7"/>
    <w:p w:rsidR="00514EE7" w:rsidRPr="00514EE7" w:rsidRDefault="00514EE7" w:rsidP="00514EE7">
      <w:pPr>
        <w:jc w:val="center"/>
        <w:rPr>
          <w:rFonts w:ascii="Times New Roman" w:hAnsi="Times New Roman" w:cs="Times New Roman"/>
        </w:rPr>
      </w:pPr>
      <w:r w:rsidRPr="00514EE7">
        <w:rPr>
          <w:rFonts w:ascii="Times New Roman" w:hAnsi="Times New Roman" w:cs="Times New Roman"/>
        </w:rPr>
        <w:t>Заявление</w:t>
      </w:r>
    </w:p>
    <w:p w:rsidR="00514EE7" w:rsidRPr="00973DA8" w:rsidRDefault="00514EE7" w:rsidP="00514EE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973DA8">
        <w:rPr>
          <w:rFonts w:ascii="Times New Roman" w:hAnsi="Times New Roman" w:cs="Times New Roman"/>
          <w:sz w:val="24"/>
          <w:szCs w:val="24"/>
          <w:lang w:eastAsia="en-US"/>
        </w:rPr>
        <w:t xml:space="preserve">о выдаче разрешения на условно разрешенный вид использования </w:t>
      </w:r>
    </w:p>
    <w:p w:rsidR="00514EE7" w:rsidRPr="00973DA8" w:rsidRDefault="00514EE7" w:rsidP="00514EE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73DA8">
        <w:rPr>
          <w:rFonts w:ascii="Times New Roman" w:hAnsi="Times New Roman" w:cs="Times New Roman"/>
          <w:sz w:val="24"/>
          <w:szCs w:val="24"/>
          <w:lang w:eastAsia="en-US"/>
        </w:rPr>
        <w:t>земельного участка или объекта капитального строительства</w:t>
      </w:r>
    </w:p>
    <w:p w:rsidR="00514EE7" w:rsidRPr="00973DA8" w:rsidRDefault="00514EE7" w:rsidP="00514EE7">
      <w:pPr>
        <w:jc w:val="center"/>
      </w:pPr>
      <w:r w:rsidRPr="00973DA8">
        <w:t>от «____» ________________20__</w:t>
      </w:r>
    </w:p>
    <w:p w:rsidR="00514EE7" w:rsidRPr="00514EE7" w:rsidRDefault="00514EE7" w:rsidP="00514EE7">
      <w:pPr>
        <w:ind w:firstLine="708"/>
        <w:jc w:val="both"/>
        <w:rPr>
          <w:rFonts w:ascii="Times New Roman" w:hAnsi="Times New Roman" w:cs="Times New Roman"/>
        </w:rPr>
      </w:pPr>
      <w:r w:rsidRPr="00514EE7">
        <w:rPr>
          <w:rFonts w:ascii="Times New Roman" w:hAnsi="Times New Roman" w:cs="Times New Roman"/>
        </w:rPr>
        <w:t>В соответствии со статьей 39 Градостроительного кодекса Российской Федерации, прошу  предоставить разрешение на условно разрешенный вид использования земельного участка или объекта капитального строительства ____________________________________________________</w:t>
      </w:r>
    </w:p>
    <w:p w:rsidR="00514EE7" w:rsidRPr="00514EE7" w:rsidRDefault="00514EE7" w:rsidP="00514EE7">
      <w:pPr>
        <w:jc w:val="both"/>
        <w:rPr>
          <w:rFonts w:ascii="Times New Roman" w:hAnsi="Times New Roman" w:cs="Times New Roman"/>
        </w:rPr>
      </w:pPr>
      <w:r w:rsidRPr="00514EE7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514EE7" w:rsidRPr="00514EE7" w:rsidRDefault="00514EE7" w:rsidP="00514EE7">
      <w:pPr>
        <w:jc w:val="center"/>
        <w:rPr>
          <w:rFonts w:ascii="Times New Roman" w:hAnsi="Times New Roman" w:cs="Times New Roman"/>
          <w:sz w:val="20"/>
          <w:szCs w:val="20"/>
        </w:rPr>
      </w:pPr>
      <w:r w:rsidRPr="00514EE7">
        <w:rPr>
          <w:rFonts w:ascii="Times New Roman" w:hAnsi="Times New Roman" w:cs="Times New Roman"/>
          <w:sz w:val="20"/>
          <w:szCs w:val="20"/>
        </w:rPr>
        <w:lastRenderedPageBreak/>
        <w:t>(указывается условно разрешенный вид использования земельного участка или объекта капитального строительства в соответствии с правилами землепользования и застройки)</w:t>
      </w:r>
    </w:p>
    <w:p w:rsidR="00514EE7" w:rsidRPr="00514EE7" w:rsidRDefault="00514EE7" w:rsidP="00514EE7">
      <w:pPr>
        <w:jc w:val="both"/>
        <w:rPr>
          <w:rFonts w:ascii="Times New Roman" w:hAnsi="Times New Roman" w:cs="Times New Roman"/>
        </w:rPr>
      </w:pPr>
      <w:r w:rsidRPr="00514EE7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514EE7" w:rsidRPr="00514EE7" w:rsidRDefault="00514EE7" w:rsidP="00514EE7">
      <w:pPr>
        <w:jc w:val="both"/>
        <w:rPr>
          <w:rFonts w:ascii="Times New Roman" w:hAnsi="Times New Roman" w:cs="Times New Roman"/>
        </w:rPr>
      </w:pPr>
      <w:r w:rsidRPr="00514EE7">
        <w:rPr>
          <w:rFonts w:ascii="Times New Roman" w:hAnsi="Times New Roman" w:cs="Times New Roman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___________________________________________________________________________________________________________________________________________________________________________________________________________________________________________________________, </w:t>
      </w:r>
    </w:p>
    <w:p w:rsidR="00514EE7" w:rsidRPr="00514EE7" w:rsidRDefault="00514EE7" w:rsidP="00514EE7">
      <w:pPr>
        <w:jc w:val="both"/>
        <w:rPr>
          <w:rFonts w:ascii="Times New Roman" w:hAnsi="Times New Roman" w:cs="Times New Roman"/>
        </w:rPr>
      </w:pPr>
      <w:proofErr w:type="gramStart"/>
      <w:r w:rsidRPr="00514EE7">
        <w:rPr>
          <w:rFonts w:ascii="Times New Roman" w:hAnsi="Times New Roman" w:cs="Times New Roman"/>
        </w:rPr>
        <w:t>расположенного</w:t>
      </w:r>
      <w:proofErr w:type="gramEnd"/>
      <w:r w:rsidRPr="00514EE7">
        <w:rPr>
          <w:rFonts w:ascii="Times New Roman" w:hAnsi="Times New Roman" w:cs="Times New Roman"/>
        </w:rPr>
        <w:t xml:space="preserve"> по адресу: ___________________________________________________________.</w:t>
      </w:r>
    </w:p>
    <w:p w:rsidR="00514EE7" w:rsidRPr="00514EE7" w:rsidRDefault="00514EE7" w:rsidP="00DE1CE0">
      <w:pPr>
        <w:jc w:val="both"/>
        <w:rPr>
          <w:rFonts w:ascii="Times New Roman" w:hAnsi="Times New Roman" w:cs="Times New Roman"/>
        </w:rPr>
      </w:pPr>
      <w:r w:rsidRPr="00514EE7">
        <w:rPr>
          <w:rFonts w:ascii="Times New Roman" w:hAnsi="Times New Roman" w:cs="Times New Roman"/>
        </w:rPr>
        <w:t>Приложение: опись прилагаемых к заявлению документов на ___ листах.</w:t>
      </w:r>
    </w:p>
    <w:p w:rsidR="00514EE7" w:rsidRPr="00514EE7" w:rsidRDefault="00514EE7" w:rsidP="00514EE7">
      <w:pPr>
        <w:rPr>
          <w:rFonts w:ascii="Times New Roman" w:hAnsi="Times New Roman" w:cs="Times New Roman"/>
        </w:rPr>
      </w:pPr>
      <w:r w:rsidRPr="00514EE7">
        <w:rPr>
          <w:rFonts w:ascii="Times New Roman" w:hAnsi="Times New Roman" w:cs="Times New Roman"/>
        </w:rPr>
        <w:t xml:space="preserve"> «__» _________ 20__ г.   __________  __________________________________</w:t>
      </w:r>
    </w:p>
    <w:p w:rsidR="00514EE7" w:rsidRPr="00514EE7" w:rsidRDefault="00514EE7" w:rsidP="00514EE7">
      <w:pPr>
        <w:rPr>
          <w:rFonts w:ascii="Times New Roman" w:hAnsi="Times New Roman" w:cs="Times New Roman"/>
          <w:sz w:val="16"/>
          <w:szCs w:val="16"/>
        </w:rPr>
      </w:pPr>
      <w:r w:rsidRPr="00514EE7">
        <w:rPr>
          <w:rFonts w:ascii="Times New Roman" w:hAnsi="Times New Roman" w:cs="Times New Roman"/>
        </w:rPr>
        <w:t xml:space="preserve">      </w:t>
      </w:r>
      <w:r w:rsidRPr="00514EE7">
        <w:rPr>
          <w:rFonts w:ascii="Times New Roman" w:hAnsi="Times New Roman" w:cs="Times New Roman"/>
          <w:sz w:val="16"/>
          <w:szCs w:val="16"/>
        </w:rPr>
        <w:t>(дата)                                           (подпись заявителя)        (расшифровка подписи заявителя)</w:t>
      </w:r>
    </w:p>
    <w:p w:rsidR="00514EE7" w:rsidRPr="00514EE7" w:rsidRDefault="00514EE7" w:rsidP="00514EE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14EE7" w:rsidRPr="00514EE7" w:rsidRDefault="00514EE7" w:rsidP="00514EE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14EE7">
        <w:rPr>
          <w:rFonts w:ascii="Times New Roman" w:hAnsi="Times New Roman" w:cs="Times New Roman"/>
          <w:sz w:val="24"/>
          <w:szCs w:val="24"/>
        </w:rPr>
        <w:t>Заявление и прилагаемые к нему согласно перечню документы приняты</w:t>
      </w:r>
    </w:p>
    <w:p w:rsidR="00514EE7" w:rsidRPr="00514EE7" w:rsidRDefault="00514EE7" w:rsidP="00514EE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14EE7">
        <w:rPr>
          <w:rFonts w:ascii="Times New Roman" w:hAnsi="Times New Roman" w:cs="Times New Roman"/>
          <w:sz w:val="24"/>
          <w:szCs w:val="24"/>
        </w:rPr>
        <w:t>«__» ____________ 20__ г.</w:t>
      </w:r>
    </w:p>
    <w:p w:rsidR="00514EE7" w:rsidRPr="00514EE7" w:rsidRDefault="00514EE7" w:rsidP="00514EE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14EE7" w:rsidRPr="00514EE7" w:rsidRDefault="00514EE7" w:rsidP="00514EE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14EE7">
        <w:rPr>
          <w:rFonts w:ascii="Times New Roman" w:hAnsi="Times New Roman" w:cs="Times New Roman"/>
          <w:sz w:val="24"/>
          <w:szCs w:val="24"/>
        </w:rPr>
        <w:t>Наименование должностного лица,</w:t>
      </w:r>
    </w:p>
    <w:p w:rsidR="00514EE7" w:rsidRPr="00514EE7" w:rsidRDefault="00514EE7" w:rsidP="00514EE7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gramStart"/>
      <w:r w:rsidRPr="00514EE7">
        <w:rPr>
          <w:rFonts w:ascii="Times New Roman" w:hAnsi="Times New Roman" w:cs="Times New Roman"/>
          <w:sz w:val="24"/>
          <w:szCs w:val="24"/>
        </w:rPr>
        <w:t>принявшего</w:t>
      </w:r>
      <w:proofErr w:type="gramEnd"/>
      <w:r w:rsidRPr="00514EE7">
        <w:rPr>
          <w:rFonts w:ascii="Times New Roman" w:hAnsi="Times New Roman" w:cs="Times New Roman"/>
          <w:sz w:val="24"/>
          <w:szCs w:val="24"/>
        </w:rPr>
        <w:t xml:space="preserve"> документы                        __________     ______________________</w:t>
      </w:r>
    </w:p>
    <w:p w:rsidR="00514EE7" w:rsidRPr="00514EE7" w:rsidRDefault="00514EE7" w:rsidP="00514EE7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  <w:r w:rsidRPr="00514EE7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(подпись)                         (инициалы, фамилия)</w:t>
      </w:r>
    </w:p>
    <w:p w:rsidR="00514EE7" w:rsidRPr="00514EE7" w:rsidRDefault="00514EE7" w:rsidP="00514EE7">
      <w:pPr>
        <w:jc w:val="both"/>
        <w:rPr>
          <w:rFonts w:ascii="Times New Roman" w:hAnsi="Times New Roman" w:cs="Times New Roman"/>
        </w:rPr>
      </w:pPr>
    </w:p>
    <w:p w:rsidR="00514EE7" w:rsidRPr="00514EE7" w:rsidRDefault="00514EE7" w:rsidP="00514EE7">
      <w:pPr>
        <w:ind w:firstLine="708"/>
        <w:jc w:val="both"/>
        <w:rPr>
          <w:rFonts w:ascii="Times New Roman" w:hAnsi="Times New Roman" w:cs="Times New Roman"/>
        </w:rPr>
      </w:pPr>
      <w:r w:rsidRPr="00514EE7">
        <w:rPr>
          <w:rFonts w:ascii="Times New Roman" w:hAnsi="Times New Roman" w:cs="Times New Roman"/>
        </w:rPr>
        <w:t>Готовые документы прошу выдать мне/представителю (при наличии доверенности):</w:t>
      </w:r>
    </w:p>
    <w:p w:rsidR="00514EE7" w:rsidRPr="00514EE7" w:rsidRDefault="00514EE7" w:rsidP="00514EE7">
      <w:pPr>
        <w:ind w:firstLine="708"/>
        <w:jc w:val="both"/>
        <w:rPr>
          <w:rFonts w:ascii="Times New Roman" w:hAnsi="Times New Roman" w:cs="Times New Roman"/>
        </w:rPr>
      </w:pPr>
      <w:r w:rsidRPr="00514EE7">
        <w:rPr>
          <w:rFonts w:ascii="Times New Roman" w:hAnsi="Times New Roman" w:cs="Times New Roman"/>
        </w:rPr>
        <w:t xml:space="preserve"> лично,</w:t>
      </w:r>
    </w:p>
    <w:p w:rsidR="00514EE7" w:rsidRPr="00514EE7" w:rsidRDefault="00514EE7" w:rsidP="00514EE7">
      <w:pPr>
        <w:ind w:firstLine="708"/>
        <w:jc w:val="both"/>
        <w:rPr>
          <w:rFonts w:ascii="Times New Roman" w:hAnsi="Times New Roman" w:cs="Times New Roman"/>
        </w:rPr>
      </w:pPr>
      <w:r w:rsidRPr="00514EE7">
        <w:rPr>
          <w:rFonts w:ascii="Times New Roman" w:hAnsi="Times New Roman" w:cs="Times New Roman"/>
        </w:rPr>
        <w:t xml:space="preserve"> в электронной форме (посредством направления в личный кабинет </w:t>
      </w:r>
      <w:proofErr w:type="spellStart"/>
      <w:proofErr w:type="gramStart"/>
      <w:r w:rsidRPr="00514EE7">
        <w:rPr>
          <w:rFonts w:ascii="Times New Roman" w:hAnsi="Times New Roman" w:cs="Times New Roman"/>
          <w:lang w:eastAsia="en-US"/>
        </w:rPr>
        <w:t>интернет-портала</w:t>
      </w:r>
      <w:proofErr w:type="spellEnd"/>
      <w:proofErr w:type="gramEnd"/>
      <w:r w:rsidRPr="00514EE7">
        <w:rPr>
          <w:rFonts w:ascii="Times New Roman" w:hAnsi="Times New Roman" w:cs="Times New Roman"/>
          <w:lang w:eastAsia="en-US"/>
        </w:rPr>
        <w:t xml:space="preserve"> </w:t>
      </w:r>
      <w:hyperlink r:id="rId15" w:history="1">
        <w:r w:rsidRPr="00514EE7">
          <w:rPr>
            <w:rFonts w:ascii="Times New Roman" w:hAnsi="Times New Roman" w:cs="Times New Roman"/>
            <w:u w:val="single"/>
            <w:lang w:eastAsia="en-US"/>
          </w:rPr>
          <w:t>www.gosuslugi.ru</w:t>
        </w:r>
      </w:hyperlink>
      <w:r w:rsidRPr="00514EE7">
        <w:rPr>
          <w:rFonts w:ascii="Times New Roman" w:hAnsi="Times New Roman" w:cs="Times New Roman"/>
        </w:rPr>
        <w:t>)</w:t>
      </w:r>
    </w:p>
    <w:p w:rsidR="00514EE7" w:rsidRPr="00514EE7" w:rsidRDefault="00514EE7" w:rsidP="00514EE7">
      <w:pPr>
        <w:ind w:firstLine="708"/>
        <w:jc w:val="both"/>
        <w:rPr>
          <w:rFonts w:ascii="Times New Roman" w:hAnsi="Times New Roman" w:cs="Times New Roman"/>
        </w:rPr>
      </w:pPr>
      <w:r w:rsidRPr="00514EE7">
        <w:rPr>
          <w:rFonts w:ascii="Times New Roman" w:hAnsi="Times New Roman" w:cs="Times New Roman"/>
        </w:rPr>
        <w:t xml:space="preserve"> (нужное подчеркнуть).</w:t>
      </w:r>
    </w:p>
    <w:p w:rsidR="00514EE7" w:rsidRPr="00514EE7" w:rsidRDefault="00514EE7" w:rsidP="00514EE7">
      <w:pPr>
        <w:jc w:val="both"/>
        <w:rPr>
          <w:rFonts w:ascii="Times New Roman" w:hAnsi="Times New Roman" w:cs="Times New Roman"/>
        </w:rPr>
      </w:pPr>
      <w:r w:rsidRPr="00514EE7">
        <w:rPr>
          <w:rFonts w:ascii="Times New Roman" w:hAnsi="Times New Roman" w:cs="Times New Roman"/>
        </w:rPr>
        <w:t xml:space="preserve">           ДА/НЕТ (</w:t>
      </w:r>
      <w:proofErr w:type="gramStart"/>
      <w:r w:rsidRPr="00514EE7">
        <w:rPr>
          <w:rFonts w:ascii="Times New Roman" w:hAnsi="Times New Roman" w:cs="Times New Roman"/>
        </w:rPr>
        <w:t>нужное</w:t>
      </w:r>
      <w:proofErr w:type="gramEnd"/>
      <w:r w:rsidRPr="00514EE7">
        <w:rPr>
          <w:rFonts w:ascii="Times New Roman" w:hAnsi="Times New Roman" w:cs="Times New Roman"/>
        </w:rPr>
        <w:t xml:space="preserve"> подчеркнуть) Прошу информировать меня о ходе исполнения услуги (получения результата услуги) через единый личный кабинет </w:t>
      </w:r>
      <w:proofErr w:type="spellStart"/>
      <w:r w:rsidRPr="00514EE7">
        <w:rPr>
          <w:rFonts w:ascii="Times New Roman" w:hAnsi="Times New Roman" w:cs="Times New Roman"/>
          <w:lang w:eastAsia="en-US"/>
        </w:rPr>
        <w:t>интернет-портала</w:t>
      </w:r>
      <w:proofErr w:type="spellEnd"/>
      <w:r w:rsidRPr="00514EE7">
        <w:rPr>
          <w:rFonts w:ascii="Times New Roman" w:hAnsi="Times New Roman" w:cs="Times New Roman"/>
          <w:lang w:eastAsia="en-US"/>
        </w:rPr>
        <w:t xml:space="preserve"> </w:t>
      </w:r>
      <w:hyperlink r:id="rId16" w:history="1">
        <w:r w:rsidRPr="00514EE7">
          <w:rPr>
            <w:rFonts w:ascii="Times New Roman" w:hAnsi="Times New Roman" w:cs="Times New Roman"/>
            <w:u w:val="single"/>
            <w:lang w:eastAsia="en-US"/>
          </w:rPr>
          <w:t>www.gosuslugi.ru</w:t>
        </w:r>
      </w:hyperlink>
      <w:r w:rsidRPr="00514EE7">
        <w:rPr>
          <w:rFonts w:ascii="Times New Roman" w:hAnsi="Times New Roman" w:cs="Times New Roman"/>
          <w:u w:val="single"/>
          <w:lang w:eastAsia="en-US"/>
        </w:rPr>
        <w:t xml:space="preserve"> </w:t>
      </w:r>
      <w:r w:rsidRPr="00514EE7">
        <w:rPr>
          <w:rFonts w:ascii="Times New Roman" w:hAnsi="Times New Roman" w:cs="Times New Roman"/>
        </w:rPr>
        <w:t>(для заявителей, зарегистрированных в ЕСИА)</w:t>
      </w:r>
    </w:p>
    <w:p w:rsidR="00514EE7" w:rsidRPr="00514EE7" w:rsidRDefault="00514EE7" w:rsidP="00514EE7">
      <w:pPr>
        <w:ind w:firstLine="708"/>
        <w:jc w:val="both"/>
        <w:rPr>
          <w:rFonts w:ascii="Times New Roman" w:hAnsi="Times New Roman" w:cs="Times New Roman"/>
        </w:rPr>
      </w:pPr>
      <w:r w:rsidRPr="00514EE7">
        <w:rPr>
          <w:rFonts w:ascii="Times New Roman" w:hAnsi="Times New Roman" w:cs="Times New Roman"/>
        </w:rPr>
        <w:t>СНИЛС</w:t>
      </w:r>
      <w:proofErr w:type="gramStart"/>
      <w:r w:rsidRPr="00514EE7">
        <w:rPr>
          <w:rFonts w:ascii="Times New Roman" w:hAnsi="Times New Roman" w:cs="Times New Roman"/>
        </w:rPr>
        <w:t xml:space="preserve"> </w:t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t>-</w:t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t>-</w:t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t>-</w:t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  <w:proofErr w:type="gramEnd"/>
    </w:p>
    <w:p w:rsidR="00514EE7" w:rsidRPr="00514EE7" w:rsidRDefault="00514EE7" w:rsidP="00514EE7">
      <w:pPr>
        <w:ind w:firstLine="851"/>
        <w:jc w:val="both"/>
        <w:rPr>
          <w:rFonts w:ascii="Times New Roman" w:hAnsi="Times New Roman" w:cs="Times New Roman"/>
        </w:rPr>
      </w:pPr>
      <w:r w:rsidRPr="00514EE7">
        <w:rPr>
          <w:rFonts w:ascii="Times New Roman" w:hAnsi="Times New Roman" w:cs="Times New Roman"/>
        </w:rPr>
        <w:t>ДА/НЕТ (</w:t>
      </w:r>
      <w:proofErr w:type="gramStart"/>
      <w:r w:rsidRPr="00514EE7">
        <w:rPr>
          <w:rFonts w:ascii="Times New Roman" w:hAnsi="Times New Roman" w:cs="Times New Roman"/>
        </w:rPr>
        <w:t>нужное</w:t>
      </w:r>
      <w:proofErr w:type="gramEnd"/>
      <w:r w:rsidRPr="00514EE7">
        <w:rPr>
          <w:rFonts w:ascii="Times New Roman" w:hAnsi="Times New Roman" w:cs="Times New Roman"/>
        </w:rPr>
        <w:t xml:space="preserve"> подчеркнуть) Прошу произвести регистрацию на </w:t>
      </w:r>
      <w:proofErr w:type="spellStart"/>
      <w:r w:rsidRPr="00514EE7">
        <w:rPr>
          <w:rFonts w:ascii="Times New Roman" w:hAnsi="Times New Roman" w:cs="Times New Roman"/>
          <w:lang w:eastAsia="en-US"/>
        </w:rPr>
        <w:t>интернет-портале</w:t>
      </w:r>
      <w:proofErr w:type="spellEnd"/>
      <w:r w:rsidRPr="00514EE7">
        <w:rPr>
          <w:rFonts w:ascii="Times New Roman" w:hAnsi="Times New Roman" w:cs="Times New Roman"/>
          <w:lang w:eastAsia="en-US"/>
        </w:rPr>
        <w:t xml:space="preserve"> </w:t>
      </w:r>
      <w:hyperlink r:id="rId17" w:history="1">
        <w:r w:rsidRPr="00514EE7">
          <w:rPr>
            <w:rFonts w:ascii="Times New Roman" w:hAnsi="Times New Roman" w:cs="Times New Roman"/>
            <w:u w:val="single"/>
            <w:lang w:eastAsia="en-US"/>
          </w:rPr>
          <w:t>www.gosuslugi.ru</w:t>
        </w:r>
      </w:hyperlink>
      <w:r w:rsidRPr="00514EE7">
        <w:rPr>
          <w:rFonts w:ascii="Times New Roman" w:hAnsi="Times New Roman" w:cs="Times New Roman"/>
          <w:lang w:eastAsia="en-US"/>
        </w:rPr>
        <w:t xml:space="preserve"> (в ЕСИА) </w:t>
      </w:r>
      <w:r w:rsidRPr="00514EE7">
        <w:rPr>
          <w:rFonts w:ascii="Times New Roman" w:hAnsi="Times New Roman" w:cs="Times New Roman"/>
        </w:rPr>
        <w:t>(только для заявителей - физических лиц, не зарегистрированных в ЕСИА).</w:t>
      </w:r>
    </w:p>
    <w:p w:rsidR="00514EE7" w:rsidRPr="00514EE7" w:rsidRDefault="00514EE7" w:rsidP="00514EE7">
      <w:pPr>
        <w:jc w:val="both"/>
        <w:rPr>
          <w:rFonts w:ascii="Times New Roman" w:hAnsi="Times New Roman" w:cs="Times New Roman"/>
        </w:rPr>
      </w:pPr>
      <w:r w:rsidRPr="00514EE7">
        <w:rPr>
          <w:rFonts w:ascii="Times New Roman" w:hAnsi="Times New Roman" w:cs="Times New Roman"/>
        </w:rPr>
        <w:t>В целях регистрации и дальнейшего информирования о ходе исполнения услуги (получения результата услуги) указывается следующая информация:</w:t>
      </w:r>
    </w:p>
    <w:p w:rsidR="00514EE7" w:rsidRPr="00514EE7" w:rsidRDefault="00514EE7" w:rsidP="00514EE7">
      <w:pPr>
        <w:ind w:left="708"/>
        <w:jc w:val="both"/>
        <w:rPr>
          <w:rFonts w:ascii="Times New Roman" w:hAnsi="Times New Roman" w:cs="Times New Roman"/>
        </w:rPr>
      </w:pPr>
      <w:r w:rsidRPr="00514EE7">
        <w:rPr>
          <w:rFonts w:ascii="Times New Roman" w:hAnsi="Times New Roman" w:cs="Times New Roman"/>
        </w:rPr>
        <w:t>СНИЛС</w:t>
      </w:r>
      <w:proofErr w:type="gramStart"/>
      <w:r w:rsidRPr="00514EE7">
        <w:rPr>
          <w:rFonts w:ascii="Times New Roman" w:hAnsi="Times New Roman" w:cs="Times New Roman"/>
        </w:rPr>
        <w:t xml:space="preserve"> </w:t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t>-</w:t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t>-</w:t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t>-</w:t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  <w:proofErr w:type="gramEnd"/>
    </w:p>
    <w:p w:rsidR="00514EE7" w:rsidRPr="00514EE7" w:rsidRDefault="00514EE7" w:rsidP="00514EE7">
      <w:pPr>
        <w:ind w:left="708"/>
        <w:jc w:val="both"/>
        <w:rPr>
          <w:rFonts w:ascii="Times New Roman" w:hAnsi="Times New Roman" w:cs="Times New Roman"/>
        </w:rPr>
      </w:pPr>
      <w:r w:rsidRPr="00514EE7">
        <w:rPr>
          <w:rFonts w:ascii="Times New Roman" w:hAnsi="Times New Roman" w:cs="Times New Roman"/>
        </w:rPr>
        <w:t xml:space="preserve">номер мобильного телефона в федеральном формате: </w:t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</w:p>
    <w:p w:rsidR="00514EE7" w:rsidRPr="00514EE7" w:rsidRDefault="00514EE7" w:rsidP="00514EE7">
      <w:pPr>
        <w:ind w:left="708"/>
        <w:jc w:val="both"/>
        <w:rPr>
          <w:rFonts w:ascii="Times New Roman" w:hAnsi="Times New Roman" w:cs="Times New Roman"/>
        </w:rPr>
      </w:pPr>
      <w:proofErr w:type="gramStart"/>
      <w:r w:rsidRPr="00514EE7">
        <w:rPr>
          <w:rFonts w:ascii="Times New Roman" w:hAnsi="Times New Roman" w:cs="Times New Roman"/>
          <w:lang w:val="en-US"/>
        </w:rPr>
        <w:t>e</w:t>
      </w:r>
      <w:r w:rsidRPr="00514EE7">
        <w:rPr>
          <w:rFonts w:ascii="Times New Roman" w:hAnsi="Times New Roman" w:cs="Times New Roman"/>
        </w:rPr>
        <w:t>-</w:t>
      </w:r>
      <w:r w:rsidRPr="00514EE7">
        <w:rPr>
          <w:rFonts w:ascii="Times New Roman" w:hAnsi="Times New Roman" w:cs="Times New Roman"/>
          <w:lang w:val="en-US"/>
        </w:rPr>
        <w:t>mail</w:t>
      </w:r>
      <w:proofErr w:type="gramEnd"/>
      <w:r w:rsidRPr="00514EE7">
        <w:rPr>
          <w:rFonts w:ascii="Times New Roman" w:hAnsi="Times New Roman" w:cs="Times New Roman"/>
        </w:rPr>
        <w:t xml:space="preserve"> _________________________ (если имеется)</w:t>
      </w:r>
    </w:p>
    <w:p w:rsidR="00514EE7" w:rsidRPr="00514EE7" w:rsidRDefault="00514EE7" w:rsidP="00514EE7">
      <w:pPr>
        <w:ind w:left="708"/>
        <w:jc w:val="both"/>
        <w:rPr>
          <w:rFonts w:ascii="Times New Roman" w:hAnsi="Times New Roman" w:cs="Times New Roman"/>
        </w:rPr>
      </w:pPr>
      <w:r w:rsidRPr="00514EE7">
        <w:rPr>
          <w:rFonts w:ascii="Times New Roman" w:hAnsi="Times New Roman" w:cs="Times New Roman"/>
        </w:rPr>
        <w:t>гражданство - Российская Федерация/ _________________________________</w:t>
      </w:r>
    </w:p>
    <w:p w:rsidR="00514EE7" w:rsidRPr="00514EE7" w:rsidRDefault="00514EE7" w:rsidP="00514EE7">
      <w:pPr>
        <w:ind w:left="708"/>
        <w:jc w:val="both"/>
        <w:rPr>
          <w:rFonts w:ascii="Times New Roman" w:hAnsi="Times New Roman" w:cs="Times New Roman"/>
          <w:u w:val="single"/>
        </w:rPr>
      </w:pPr>
      <w:r w:rsidRPr="00514EE7">
        <w:rPr>
          <w:rFonts w:ascii="Times New Roman" w:hAnsi="Times New Roman" w:cs="Times New Roman"/>
        </w:rPr>
        <w:t xml:space="preserve"> </w:t>
      </w:r>
      <w:r w:rsidRPr="00514EE7">
        <w:rPr>
          <w:rFonts w:ascii="Times New Roman" w:hAnsi="Times New Roman" w:cs="Times New Roman"/>
        </w:rPr>
        <w:tab/>
      </w:r>
      <w:r w:rsidRPr="00514EE7">
        <w:rPr>
          <w:rFonts w:ascii="Times New Roman" w:hAnsi="Times New Roman" w:cs="Times New Roman"/>
        </w:rPr>
        <w:tab/>
      </w:r>
      <w:r w:rsidRPr="00514EE7">
        <w:rPr>
          <w:rFonts w:ascii="Times New Roman" w:hAnsi="Times New Roman" w:cs="Times New Roman"/>
        </w:rPr>
        <w:tab/>
      </w:r>
      <w:r w:rsidRPr="00514EE7">
        <w:rPr>
          <w:rFonts w:ascii="Times New Roman" w:hAnsi="Times New Roman" w:cs="Times New Roman"/>
        </w:rPr>
        <w:tab/>
      </w:r>
      <w:r w:rsidRPr="00514EE7">
        <w:rPr>
          <w:rFonts w:ascii="Times New Roman" w:hAnsi="Times New Roman" w:cs="Times New Roman"/>
        </w:rPr>
        <w:tab/>
      </w:r>
      <w:r w:rsidRPr="00514EE7">
        <w:rPr>
          <w:rFonts w:ascii="Times New Roman" w:hAnsi="Times New Roman" w:cs="Times New Roman"/>
        </w:rPr>
        <w:tab/>
      </w:r>
      <w:r w:rsidRPr="00514EE7">
        <w:rPr>
          <w:rFonts w:ascii="Times New Roman" w:hAnsi="Times New Roman" w:cs="Times New Roman"/>
        </w:rPr>
        <w:tab/>
      </w:r>
      <w:r w:rsidRPr="00514EE7">
        <w:rPr>
          <w:rFonts w:ascii="Times New Roman" w:hAnsi="Times New Roman" w:cs="Times New Roman"/>
        </w:rPr>
        <w:tab/>
        <w:t>(</w:t>
      </w:r>
      <w:r w:rsidRPr="00514EE7">
        <w:rPr>
          <w:rFonts w:ascii="Times New Roman" w:hAnsi="Times New Roman" w:cs="Times New Roman"/>
          <w:u w:val="single"/>
        </w:rPr>
        <w:t>наименование иностранного государства)</w:t>
      </w:r>
    </w:p>
    <w:p w:rsidR="00514EE7" w:rsidRPr="00514EE7" w:rsidRDefault="00514EE7" w:rsidP="00514EE7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right="49"/>
        <w:rPr>
          <w:rFonts w:ascii="Times New Roman" w:hAnsi="Times New Roman" w:cs="Times New Roman"/>
        </w:rPr>
      </w:pPr>
      <w:r w:rsidRPr="00514EE7">
        <w:rPr>
          <w:rFonts w:ascii="Times New Roman" w:hAnsi="Times New Roman" w:cs="Times New Roman"/>
        </w:rPr>
        <w:lastRenderedPageBreak/>
        <w:t>В случае</w:t>
      </w:r>
      <w:proofErr w:type="gramStart"/>
      <w:r w:rsidRPr="00514EE7">
        <w:rPr>
          <w:rFonts w:ascii="Times New Roman" w:hAnsi="Times New Roman" w:cs="Times New Roman"/>
        </w:rPr>
        <w:t>,</w:t>
      </w:r>
      <w:proofErr w:type="gramEnd"/>
      <w:r w:rsidRPr="00514EE7">
        <w:rPr>
          <w:rFonts w:ascii="Times New Roman" w:hAnsi="Times New Roman" w:cs="Times New Roman"/>
        </w:rPr>
        <w:t xml:space="preserve"> если документ, удостоверяющий личность - паспорт гражданина РФ: </w:t>
      </w:r>
    </w:p>
    <w:p w:rsidR="00514EE7" w:rsidRPr="00514EE7" w:rsidRDefault="00514EE7" w:rsidP="00514EE7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right="49"/>
        <w:rPr>
          <w:rFonts w:ascii="Times New Roman" w:hAnsi="Times New Roman" w:cs="Times New Roman"/>
        </w:rPr>
      </w:pPr>
      <w:r w:rsidRPr="00514EE7">
        <w:rPr>
          <w:rFonts w:ascii="Times New Roman" w:hAnsi="Times New Roman" w:cs="Times New Roman"/>
        </w:rPr>
        <w:t xml:space="preserve">серия, номер - </w:t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t xml:space="preserve">   </w:t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</w:p>
    <w:p w:rsidR="00514EE7" w:rsidRPr="00514EE7" w:rsidRDefault="00514EE7" w:rsidP="00514EE7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right="49"/>
        <w:rPr>
          <w:rFonts w:ascii="Times New Roman" w:hAnsi="Times New Roman" w:cs="Times New Roman"/>
        </w:rPr>
      </w:pPr>
      <w:r w:rsidRPr="00514EE7">
        <w:rPr>
          <w:rFonts w:ascii="Times New Roman" w:hAnsi="Times New Roman" w:cs="Times New Roman"/>
        </w:rPr>
        <w:t xml:space="preserve">кем </w:t>
      </w:r>
      <w:proofErr w:type="gramStart"/>
      <w:r w:rsidRPr="00514EE7">
        <w:rPr>
          <w:rFonts w:ascii="Times New Roman" w:hAnsi="Times New Roman" w:cs="Times New Roman"/>
        </w:rPr>
        <w:t>выдан</w:t>
      </w:r>
      <w:proofErr w:type="gramEnd"/>
      <w:r w:rsidRPr="00514EE7">
        <w:rPr>
          <w:rFonts w:ascii="Times New Roman" w:hAnsi="Times New Roman" w:cs="Times New Roman"/>
        </w:rPr>
        <w:t xml:space="preserve"> - _________________________________________________________</w:t>
      </w:r>
    </w:p>
    <w:p w:rsidR="00514EE7" w:rsidRPr="00514EE7" w:rsidRDefault="00514EE7" w:rsidP="00514EE7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right="49"/>
        <w:rPr>
          <w:rFonts w:ascii="Times New Roman" w:hAnsi="Times New Roman" w:cs="Times New Roman"/>
        </w:rPr>
      </w:pPr>
      <w:r w:rsidRPr="00514EE7">
        <w:rPr>
          <w:rFonts w:ascii="Times New Roman" w:hAnsi="Times New Roman" w:cs="Times New Roman"/>
        </w:rPr>
        <w:t xml:space="preserve">дата выдачи - </w:t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t>.</w:t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t>.</w:t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</w:p>
    <w:p w:rsidR="00514EE7" w:rsidRPr="00514EE7" w:rsidRDefault="00514EE7" w:rsidP="00514EE7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right="49"/>
        <w:rPr>
          <w:rFonts w:ascii="Times New Roman" w:hAnsi="Times New Roman" w:cs="Times New Roman"/>
        </w:rPr>
      </w:pPr>
      <w:r w:rsidRPr="00514EE7">
        <w:rPr>
          <w:rFonts w:ascii="Times New Roman" w:hAnsi="Times New Roman" w:cs="Times New Roman"/>
        </w:rPr>
        <w:t xml:space="preserve">код подразделения - </w:t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</w:p>
    <w:p w:rsidR="00514EE7" w:rsidRPr="00514EE7" w:rsidRDefault="00514EE7" w:rsidP="00514EE7">
      <w:pPr>
        <w:ind w:left="708"/>
        <w:jc w:val="both"/>
        <w:rPr>
          <w:rFonts w:ascii="Times New Roman" w:hAnsi="Times New Roman" w:cs="Times New Roman"/>
        </w:rPr>
      </w:pPr>
      <w:r w:rsidRPr="00514EE7">
        <w:rPr>
          <w:rFonts w:ascii="Times New Roman" w:hAnsi="Times New Roman" w:cs="Times New Roman"/>
        </w:rPr>
        <w:t xml:space="preserve">дата рождения - </w:t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t>.</w:t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t>.</w:t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</w:p>
    <w:p w:rsidR="00514EE7" w:rsidRPr="00514EE7" w:rsidRDefault="00514EE7" w:rsidP="00514EE7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right="49"/>
        <w:rPr>
          <w:rFonts w:ascii="Times New Roman" w:hAnsi="Times New Roman" w:cs="Times New Roman"/>
        </w:rPr>
      </w:pPr>
      <w:r w:rsidRPr="00514EE7">
        <w:rPr>
          <w:rFonts w:ascii="Times New Roman" w:hAnsi="Times New Roman" w:cs="Times New Roman"/>
        </w:rPr>
        <w:t>место рождения - ______________________________________________________</w:t>
      </w:r>
    </w:p>
    <w:p w:rsidR="00514EE7" w:rsidRPr="00514EE7" w:rsidRDefault="00514EE7" w:rsidP="00514EE7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right="49"/>
        <w:rPr>
          <w:rFonts w:ascii="Times New Roman" w:hAnsi="Times New Roman" w:cs="Times New Roman"/>
        </w:rPr>
      </w:pPr>
      <w:r w:rsidRPr="00514EE7">
        <w:rPr>
          <w:rFonts w:ascii="Times New Roman" w:hAnsi="Times New Roman" w:cs="Times New Roman"/>
        </w:rPr>
        <w:t>В случае</w:t>
      </w:r>
      <w:proofErr w:type="gramStart"/>
      <w:r w:rsidRPr="00514EE7">
        <w:rPr>
          <w:rFonts w:ascii="Times New Roman" w:hAnsi="Times New Roman" w:cs="Times New Roman"/>
        </w:rPr>
        <w:t>,</w:t>
      </w:r>
      <w:proofErr w:type="gramEnd"/>
      <w:r w:rsidRPr="00514EE7">
        <w:rPr>
          <w:rFonts w:ascii="Times New Roman" w:hAnsi="Times New Roman" w:cs="Times New Roman"/>
        </w:rPr>
        <w:t xml:space="preserve"> если документ, удостоверяющий личность - паспорт гражданина иностранного государства:</w:t>
      </w:r>
    </w:p>
    <w:p w:rsidR="00514EE7" w:rsidRPr="00514EE7" w:rsidRDefault="00514EE7" w:rsidP="00514EE7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right="49"/>
        <w:rPr>
          <w:rFonts w:ascii="Times New Roman" w:hAnsi="Times New Roman" w:cs="Times New Roman"/>
        </w:rPr>
      </w:pPr>
      <w:r w:rsidRPr="00514EE7">
        <w:rPr>
          <w:rFonts w:ascii="Times New Roman" w:hAnsi="Times New Roman" w:cs="Times New Roman"/>
        </w:rPr>
        <w:t xml:space="preserve">дата выдачи - </w:t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t>.</w:t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t>.</w:t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</w:p>
    <w:p w:rsidR="00514EE7" w:rsidRPr="00514EE7" w:rsidRDefault="00514EE7" w:rsidP="00514EE7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right="49"/>
        <w:rPr>
          <w:rFonts w:ascii="Times New Roman" w:hAnsi="Times New Roman" w:cs="Times New Roman"/>
        </w:rPr>
      </w:pPr>
      <w:r w:rsidRPr="00514EE7">
        <w:rPr>
          <w:rFonts w:ascii="Times New Roman" w:hAnsi="Times New Roman" w:cs="Times New Roman"/>
        </w:rPr>
        <w:t xml:space="preserve">дата окончания срока действия - </w:t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t>.</w:t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t>.</w:t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  <w:r w:rsidRPr="00514EE7">
        <w:rPr>
          <w:rFonts w:ascii="Times New Roman" w:hAnsi="Times New Roman" w:cs="Times New Roman"/>
        </w:rPr>
        <w:sym w:font="Wingdings 2" w:char="F030"/>
      </w:r>
    </w:p>
    <w:p w:rsidR="00514EE7" w:rsidRPr="00514EE7" w:rsidRDefault="00514EE7" w:rsidP="00514EE7">
      <w:pPr>
        <w:jc w:val="both"/>
        <w:rPr>
          <w:rFonts w:ascii="Times New Roman" w:hAnsi="Times New Roman" w:cs="Times New Roman"/>
        </w:rPr>
      </w:pPr>
    </w:p>
    <w:p w:rsidR="00514EE7" w:rsidRPr="00514EE7" w:rsidRDefault="00514EE7" w:rsidP="00DE1CE0">
      <w:pPr>
        <w:ind w:firstLine="851"/>
        <w:jc w:val="both"/>
        <w:rPr>
          <w:rFonts w:ascii="Times New Roman" w:hAnsi="Times New Roman" w:cs="Times New Roman"/>
        </w:rPr>
      </w:pPr>
      <w:r w:rsidRPr="00514EE7">
        <w:rPr>
          <w:rFonts w:ascii="Times New Roman" w:hAnsi="Times New Roman" w:cs="Times New Roman"/>
        </w:rPr>
        <w:t xml:space="preserve">ДА/НЕТ (нужное подчеркнуть) Прошу </w:t>
      </w:r>
      <w:r w:rsidRPr="00514EE7">
        <w:rPr>
          <w:rFonts w:ascii="Times New Roman" w:hAnsi="Times New Roman" w:cs="Times New Roman"/>
          <w:u w:val="single"/>
        </w:rPr>
        <w:t>восстановить доступ</w:t>
      </w:r>
      <w:r w:rsidRPr="00514EE7">
        <w:rPr>
          <w:rFonts w:ascii="Times New Roman" w:hAnsi="Times New Roman" w:cs="Times New Roman"/>
        </w:rPr>
        <w:t xml:space="preserve"> на </w:t>
      </w:r>
      <w:proofErr w:type="spellStart"/>
      <w:r w:rsidRPr="00514EE7">
        <w:rPr>
          <w:rFonts w:ascii="Times New Roman" w:hAnsi="Times New Roman" w:cs="Times New Roman"/>
          <w:lang w:eastAsia="en-US"/>
        </w:rPr>
        <w:t>интернет-портале</w:t>
      </w:r>
      <w:proofErr w:type="spellEnd"/>
      <w:r w:rsidRPr="00514EE7">
        <w:rPr>
          <w:rFonts w:ascii="Times New Roman" w:hAnsi="Times New Roman" w:cs="Times New Roman"/>
          <w:lang w:eastAsia="en-US"/>
        </w:rPr>
        <w:t xml:space="preserve"> </w:t>
      </w:r>
      <w:hyperlink r:id="rId18" w:history="1">
        <w:r w:rsidRPr="00514EE7">
          <w:rPr>
            <w:rFonts w:ascii="Times New Roman" w:hAnsi="Times New Roman" w:cs="Times New Roman"/>
            <w:u w:val="single"/>
            <w:lang w:eastAsia="en-US"/>
          </w:rPr>
          <w:t>www.gosuslugi.ru</w:t>
        </w:r>
      </w:hyperlink>
      <w:r w:rsidRPr="00514EE7">
        <w:rPr>
          <w:rFonts w:ascii="Times New Roman" w:hAnsi="Times New Roman" w:cs="Times New Roman"/>
          <w:lang w:eastAsia="en-US"/>
        </w:rPr>
        <w:t xml:space="preserve"> (в ЕСИА) </w:t>
      </w:r>
      <w:r w:rsidRPr="00514EE7">
        <w:rPr>
          <w:rFonts w:ascii="Times New Roman" w:hAnsi="Times New Roman" w:cs="Times New Roman"/>
        </w:rPr>
        <w:t>(для заявителей, ранее зарегистрированных в ЕСИА).</w:t>
      </w:r>
    </w:p>
    <w:p w:rsidR="00514EE7" w:rsidRPr="00514EE7" w:rsidRDefault="00514EE7" w:rsidP="00514EE7">
      <w:pPr>
        <w:ind w:firstLine="708"/>
        <w:jc w:val="both"/>
        <w:rPr>
          <w:rFonts w:ascii="Times New Roman" w:hAnsi="Times New Roman" w:cs="Times New Roman"/>
        </w:rPr>
      </w:pPr>
      <w:r w:rsidRPr="00514EE7">
        <w:rPr>
          <w:rFonts w:ascii="Times New Roman" w:hAnsi="Times New Roman" w:cs="Times New Roman"/>
        </w:rPr>
        <w:t>ДА/НЕТ (</w:t>
      </w:r>
      <w:proofErr w:type="gramStart"/>
      <w:r w:rsidRPr="00514EE7">
        <w:rPr>
          <w:rFonts w:ascii="Times New Roman" w:hAnsi="Times New Roman" w:cs="Times New Roman"/>
        </w:rPr>
        <w:t>нужное</w:t>
      </w:r>
      <w:proofErr w:type="gramEnd"/>
      <w:r w:rsidRPr="00514EE7">
        <w:rPr>
          <w:rFonts w:ascii="Times New Roman" w:hAnsi="Times New Roman" w:cs="Times New Roman"/>
        </w:rPr>
        <w:t xml:space="preserve"> подчеркнуть) Прошу подтвердить регистрацию учетной записи на </w:t>
      </w:r>
      <w:proofErr w:type="spellStart"/>
      <w:r w:rsidRPr="00514EE7">
        <w:rPr>
          <w:rFonts w:ascii="Times New Roman" w:hAnsi="Times New Roman" w:cs="Times New Roman"/>
          <w:lang w:eastAsia="en-US"/>
        </w:rPr>
        <w:t>интернет-портале</w:t>
      </w:r>
      <w:proofErr w:type="spellEnd"/>
      <w:r w:rsidRPr="00514EE7">
        <w:rPr>
          <w:rFonts w:ascii="Times New Roman" w:hAnsi="Times New Roman" w:cs="Times New Roman"/>
          <w:lang w:eastAsia="en-US"/>
        </w:rPr>
        <w:t xml:space="preserve"> </w:t>
      </w:r>
      <w:hyperlink r:id="rId19" w:history="1">
        <w:r w:rsidRPr="00514EE7">
          <w:rPr>
            <w:rFonts w:ascii="Times New Roman" w:hAnsi="Times New Roman" w:cs="Times New Roman"/>
            <w:u w:val="single"/>
            <w:lang w:eastAsia="en-US"/>
          </w:rPr>
          <w:t>www.gosuslugi.ru</w:t>
        </w:r>
      </w:hyperlink>
      <w:r w:rsidRPr="00514EE7">
        <w:rPr>
          <w:rFonts w:ascii="Times New Roman" w:hAnsi="Times New Roman" w:cs="Times New Roman"/>
          <w:lang w:eastAsia="en-US"/>
        </w:rPr>
        <w:t xml:space="preserve"> (в ЕСИА)</w:t>
      </w:r>
    </w:p>
    <w:p w:rsidR="00514EE7" w:rsidRPr="00514EE7" w:rsidRDefault="00514EE7" w:rsidP="00514EE7">
      <w:pPr>
        <w:rPr>
          <w:rFonts w:ascii="Times New Roman" w:hAnsi="Times New Roman" w:cs="Times New Roman"/>
        </w:rPr>
      </w:pPr>
    </w:p>
    <w:p w:rsidR="00514EE7" w:rsidRPr="00514EE7" w:rsidRDefault="00514EE7" w:rsidP="00514EE7">
      <w:pPr>
        <w:jc w:val="both"/>
        <w:rPr>
          <w:rFonts w:ascii="Times New Roman" w:hAnsi="Times New Roman" w:cs="Times New Roman"/>
        </w:rPr>
      </w:pPr>
      <w:r w:rsidRPr="00514EE7">
        <w:rPr>
          <w:rFonts w:ascii="Times New Roman" w:hAnsi="Times New Roman" w:cs="Times New Roman"/>
        </w:rPr>
        <w:br w:type="page"/>
      </w:r>
    </w:p>
    <w:p w:rsidR="00514EE7" w:rsidRPr="00514EE7" w:rsidRDefault="00514EE7" w:rsidP="00514EE7">
      <w:pPr>
        <w:pStyle w:val="a3"/>
        <w:tabs>
          <w:tab w:val="left" w:pos="6645"/>
          <w:tab w:val="right" w:pos="9922"/>
        </w:tabs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lastRenderedPageBreak/>
        <w:tab/>
      </w:r>
      <w:r w:rsidRPr="00514EE7">
        <w:rPr>
          <w:rFonts w:ascii="Times New Roman" w:hAnsi="Times New Roman" w:cs="Times New Roman"/>
          <w:lang w:eastAsia="en-US"/>
        </w:rPr>
        <w:t>Приложение № 2</w:t>
      </w:r>
    </w:p>
    <w:p w:rsidR="00514EE7" w:rsidRPr="00514EE7" w:rsidRDefault="00514EE7" w:rsidP="00514EE7">
      <w:pPr>
        <w:pStyle w:val="a3"/>
        <w:jc w:val="right"/>
        <w:rPr>
          <w:rFonts w:ascii="Times New Roman" w:hAnsi="Times New Roman" w:cs="Times New Roman"/>
          <w:lang w:eastAsia="en-US"/>
        </w:rPr>
      </w:pPr>
      <w:r w:rsidRPr="00514EE7">
        <w:rPr>
          <w:rFonts w:ascii="Times New Roman" w:hAnsi="Times New Roman" w:cs="Times New Roman"/>
          <w:lang w:eastAsia="en-US"/>
        </w:rPr>
        <w:t>к административному регламенту</w:t>
      </w:r>
    </w:p>
    <w:p w:rsidR="00514EE7" w:rsidRPr="00514EE7" w:rsidRDefault="00514EE7" w:rsidP="00514EE7">
      <w:pPr>
        <w:pStyle w:val="a3"/>
        <w:jc w:val="center"/>
        <w:rPr>
          <w:rFonts w:ascii="Times New Roman" w:hAnsi="Times New Roman" w:cs="Times New Roman"/>
          <w:lang w:eastAsia="en-US"/>
        </w:rPr>
      </w:pPr>
      <w:r w:rsidRPr="00514EE7">
        <w:rPr>
          <w:rFonts w:ascii="Times New Roman" w:hAnsi="Times New Roman" w:cs="Times New Roman"/>
          <w:lang w:eastAsia="en-US"/>
        </w:rPr>
        <w:t>Блок-схема</w:t>
      </w:r>
    </w:p>
    <w:p w:rsidR="00514EE7" w:rsidRPr="00514EE7" w:rsidRDefault="00514EE7" w:rsidP="00514EE7">
      <w:pPr>
        <w:pStyle w:val="a3"/>
        <w:jc w:val="center"/>
        <w:rPr>
          <w:rFonts w:ascii="Times New Roman" w:hAnsi="Times New Roman" w:cs="Times New Roman"/>
          <w:lang w:eastAsia="en-US"/>
        </w:rPr>
      </w:pPr>
      <w:r w:rsidRPr="00514EE7">
        <w:rPr>
          <w:rFonts w:ascii="Times New Roman" w:hAnsi="Times New Roman" w:cs="Times New Roman"/>
          <w:lang w:eastAsia="en-US"/>
        </w:rPr>
        <w:t>исполнения предоставления муниципальной услуги</w:t>
      </w:r>
    </w:p>
    <w:p w:rsidR="00514EE7" w:rsidRPr="00514EE7" w:rsidRDefault="00514EE7" w:rsidP="00514EE7">
      <w:pPr>
        <w:pStyle w:val="a3"/>
        <w:jc w:val="center"/>
        <w:rPr>
          <w:rFonts w:ascii="Times New Roman" w:hAnsi="Times New Roman" w:cs="Times New Roman"/>
          <w:lang w:eastAsia="en-US"/>
        </w:rPr>
      </w:pPr>
      <w:r w:rsidRPr="00514EE7">
        <w:rPr>
          <w:rFonts w:ascii="Times New Roman" w:hAnsi="Times New Roman" w:cs="Times New Roman"/>
          <w:lang w:eastAsia="en-US"/>
        </w:rPr>
        <w:t>«Выдача разрешения на условно разрешенный вид использования</w:t>
      </w:r>
    </w:p>
    <w:p w:rsidR="00514EE7" w:rsidRPr="00514EE7" w:rsidRDefault="00514EE7" w:rsidP="00514EE7">
      <w:pPr>
        <w:pStyle w:val="a3"/>
        <w:jc w:val="center"/>
        <w:rPr>
          <w:lang w:eastAsia="en-US"/>
        </w:rPr>
      </w:pPr>
      <w:r w:rsidRPr="00514EE7">
        <w:rPr>
          <w:rFonts w:ascii="Times New Roman" w:hAnsi="Times New Roman" w:cs="Times New Roman"/>
          <w:lang w:eastAsia="en-US"/>
        </w:rPr>
        <w:t>земельного участка или объекта капитального строительства</w:t>
      </w:r>
      <w:r w:rsidRPr="00514EE7">
        <w:rPr>
          <w:lang w:eastAsia="en-US"/>
        </w:rPr>
        <w:t>»</w:t>
      </w:r>
    </w:p>
    <w:p w:rsidR="00514EE7" w:rsidRPr="00973DA8" w:rsidRDefault="00514EE7" w:rsidP="00514EE7">
      <w:pPr>
        <w:widowControl w:val="0"/>
        <w:suppressAutoHyphens/>
        <w:autoSpaceDE w:val="0"/>
        <w:ind w:firstLine="720"/>
        <w:jc w:val="both"/>
        <w:rPr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2"/>
        <w:gridCol w:w="426"/>
        <w:gridCol w:w="1134"/>
        <w:gridCol w:w="708"/>
        <w:gridCol w:w="993"/>
        <w:gridCol w:w="425"/>
        <w:gridCol w:w="2942"/>
      </w:tblGrid>
      <w:tr w:rsidR="00514EE7" w:rsidRPr="00514EE7" w:rsidTr="00E8456A">
        <w:tc>
          <w:tcPr>
            <w:tcW w:w="9570" w:type="dxa"/>
            <w:gridSpan w:val="7"/>
            <w:shd w:val="clear" w:color="auto" w:fill="auto"/>
          </w:tcPr>
          <w:p w:rsidR="00514EE7" w:rsidRPr="00514EE7" w:rsidRDefault="00514EE7" w:rsidP="00DE1C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14EE7">
              <w:rPr>
                <w:rFonts w:ascii="Times New Roman" w:eastAsia="Calibri" w:hAnsi="Times New Roman" w:cs="Times New Roman"/>
                <w:lang w:eastAsia="en-US"/>
              </w:rPr>
              <w:t>Заявитель</w:t>
            </w:r>
          </w:p>
        </w:tc>
      </w:tr>
      <w:tr w:rsidR="00514EE7" w:rsidRPr="00514EE7" w:rsidTr="00DE1CE0">
        <w:trPr>
          <w:trHeight w:val="563"/>
        </w:trPr>
        <w:tc>
          <w:tcPr>
            <w:tcW w:w="9570" w:type="dxa"/>
            <w:gridSpan w:val="7"/>
            <w:tcBorders>
              <w:left w:val="nil"/>
              <w:bottom w:val="nil"/>
              <w:right w:val="nil"/>
            </w:tcBorders>
            <w:shd w:val="clear" w:color="auto" w:fill="auto"/>
          </w:tcPr>
          <w:p w:rsidR="00514EE7" w:rsidRPr="00514EE7" w:rsidRDefault="00991C5D" w:rsidP="00DE1C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4" o:spid="_x0000_s1040" type="#_x0000_t32" style="position:absolute;left:0;text-align:left;margin-left:387.45pt;margin-top:.6pt;width:0;height:30pt;z-index:251662336;visibility:visible;mso-wrap-distance-left:3.17497mm;mso-wrap-distance-right:3.17497mm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" strokecolor="#4a7ebb">
                  <v:stroke endarrow="open"/>
                  <o:lock v:ext="edit" shapetype="f"/>
                </v:shape>
              </w:pict>
            </w:r>
            <w:r>
              <w:rPr>
                <w:rFonts w:ascii="Times New Roman" w:eastAsia="Calibri" w:hAnsi="Times New Roman" w:cs="Times New Roman"/>
                <w:noProof/>
              </w:rPr>
              <w:pict>
                <v:shape id="Прямая со стрелкой 3" o:spid="_x0000_s1039" type="#_x0000_t32" style="position:absolute;left:0;text-align:left;margin-left:234.45pt;margin-top:.6pt;width:0;height:30pt;z-index:251661312;visibility:visible;mso-wrap-distance-left:3.17497mm;mso-wrap-distance-right:3.17497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" strokecolor="#4a7ebb">
                  <v:stroke endarrow="open"/>
                  <o:lock v:ext="edit" shapetype="f"/>
                </v:shape>
              </w:pict>
            </w:r>
            <w:r>
              <w:rPr>
                <w:rFonts w:ascii="Times New Roman" w:eastAsia="Calibri" w:hAnsi="Times New Roman" w:cs="Times New Roman"/>
                <w:noProof/>
              </w:rPr>
              <w:pict>
                <v:shape id="Прямая со стрелкой 2" o:spid="_x0000_s1038" type="#_x0000_t32" style="position:absolute;left:0;text-align:left;margin-left:67.2pt;margin-top:.6pt;width:.75pt;height:30pt;flip:x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" strokecolor="#4a7ebb">
                  <v:stroke endarrow="open"/>
                  <o:lock v:ext="edit" shapetype="f"/>
                </v:shape>
              </w:pict>
            </w:r>
          </w:p>
        </w:tc>
      </w:tr>
      <w:tr w:rsidR="00514EE7" w:rsidRPr="00514EE7" w:rsidTr="00E8456A">
        <w:tc>
          <w:tcPr>
            <w:tcW w:w="2942" w:type="dxa"/>
            <w:shd w:val="clear" w:color="auto" w:fill="auto"/>
          </w:tcPr>
          <w:p w:rsidR="00514EE7" w:rsidRPr="00514EE7" w:rsidRDefault="00991C5D" w:rsidP="00E845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pict>
                <v:shape id="Прямая со стрелкой 6" o:spid="_x0000_s1041" type="#_x0000_t32" style="position:absolute;left:0;text-align:left;margin-left:140.7pt;margin-top:15.55pt;width:21.75pt;height:.7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" strokecolor="#4a7ebb">
                  <v:stroke endarrow="open"/>
                  <o:lock v:ext="edit" shapetype="f"/>
                </v:shape>
              </w:pict>
            </w:r>
            <w:r w:rsidR="00514EE7" w:rsidRPr="00514EE7">
              <w:rPr>
                <w:rFonts w:ascii="Times New Roman" w:eastAsia="Calibri" w:hAnsi="Times New Roman" w:cs="Times New Roman"/>
                <w:lang w:eastAsia="en-US"/>
              </w:rPr>
              <w:t>МФЦ</w:t>
            </w: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</w:tcPr>
          <w:p w:rsidR="00514EE7" w:rsidRPr="00514EE7" w:rsidRDefault="00514EE7" w:rsidP="00E845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:rsidR="00514EE7" w:rsidRPr="00514EE7" w:rsidRDefault="00991C5D" w:rsidP="00E845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pict>
                <v:shape id="Прямая со стрелкой 8" o:spid="_x0000_s1043" type="#_x0000_t32" style="position:absolute;left:0;text-align:left;margin-left:135pt;margin-top:15.55pt;width:22.5pt;height:0;flip:x;z-index:251665408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" strokecolor="#4a7ebb">
                  <v:stroke endarrow="open"/>
                  <o:lock v:ext="edit" shapetype="f"/>
                </v:shape>
              </w:pict>
            </w:r>
            <w:r w:rsidR="00514EE7" w:rsidRPr="00514EE7">
              <w:rPr>
                <w:rFonts w:ascii="Times New Roman" w:eastAsia="Calibri" w:hAnsi="Times New Roman" w:cs="Times New Roman"/>
                <w:lang w:eastAsia="en-US"/>
              </w:rPr>
              <w:t xml:space="preserve">Орган местного самоуправления 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</w:tcPr>
          <w:p w:rsidR="00514EE7" w:rsidRPr="00514EE7" w:rsidRDefault="00514EE7" w:rsidP="00E845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942" w:type="dxa"/>
            <w:shd w:val="clear" w:color="auto" w:fill="auto"/>
          </w:tcPr>
          <w:p w:rsidR="00514EE7" w:rsidRPr="00514EE7" w:rsidRDefault="00514EE7" w:rsidP="00E845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14EE7">
              <w:rPr>
                <w:rFonts w:ascii="Times New Roman" w:eastAsia="Calibri" w:hAnsi="Times New Roman" w:cs="Times New Roman"/>
                <w:lang w:eastAsia="en-US"/>
              </w:rPr>
              <w:t>Портал</w:t>
            </w:r>
          </w:p>
        </w:tc>
      </w:tr>
      <w:tr w:rsidR="00514EE7" w:rsidRPr="00514EE7" w:rsidTr="00E8456A">
        <w:tc>
          <w:tcPr>
            <w:tcW w:w="9570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</w:tcPr>
          <w:p w:rsidR="00514EE7" w:rsidRPr="00514EE7" w:rsidRDefault="00991C5D" w:rsidP="00DE1C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pict>
                <v:shape id="Прямая со стрелкой 7" o:spid="_x0000_s1042" type="#_x0000_t32" style="position:absolute;left:0;text-align:left;margin-left:234.45pt;margin-top:-.25pt;width:0;height:31.5pt;z-index:251664384;visibility:visible;mso-wrap-distance-left:3.17497mm;mso-wrap-distance-right:3.17497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" strokecolor="#4a7ebb">
                  <v:stroke endarrow="open"/>
                  <o:lock v:ext="edit" shapetype="f"/>
                </v:shape>
              </w:pict>
            </w:r>
          </w:p>
        </w:tc>
      </w:tr>
      <w:tr w:rsidR="00514EE7" w:rsidRPr="00514EE7" w:rsidTr="00E8456A">
        <w:tc>
          <w:tcPr>
            <w:tcW w:w="9570" w:type="dxa"/>
            <w:gridSpan w:val="7"/>
            <w:shd w:val="clear" w:color="auto" w:fill="auto"/>
          </w:tcPr>
          <w:p w:rsidR="00514EE7" w:rsidRPr="00514EE7" w:rsidRDefault="00514EE7" w:rsidP="00E845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14EE7">
              <w:rPr>
                <w:rFonts w:ascii="Times New Roman" w:eastAsia="Calibri" w:hAnsi="Times New Roman" w:cs="Times New Roman"/>
                <w:lang w:eastAsia="en-US"/>
              </w:rPr>
              <w:t xml:space="preserve">Прием заявления и документов, их регистрация </w:t>
            </w:r>
          </w:p>
        </w:tc>
      </w:tr>
      <w:tr w:rsidR="00514EE7" w:rsidRPr="00514EE7" w:rsidTr="00E8456A">
        <w:tc>
          <w:tcPr>
            <w:tcW w:w="9570" w:type="dxa"/>
            <w:gridSpan w:val="7"/>
            <w:tcBorders>
              <w:left w:val="nil"/>
              <w:right w:val="nil"/>
            </w:tcBorders>
            <w:shd w:val="clear" w:color="auto" w:fill="auto"/>
          </w:tcPr>
          <w:p w:rsidR="00514EE7" w:rsidRPr="00514EE7" w:rsidRDefault="00991C5D" w:rsidP="00DE1C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pict>
                <v:shape id="Прямая со стрелкой 9" o:spid="_x0000_s1044" type="#_x0000_t32" style="position:absolute;left:0;text-align:left;margin-left:234.45pt;margin-top:-.3pt;width:0;height:30.75pt;z-index:251666432;visibility:visible;mso-wrap-distance-left:3.17497mm;mso-wrap-distance-right:3.17497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" strokecolor="#4a7ebb">
                  <v:stroke endarrow="open"/>
                  <o:lock v:ext="edit" shapetype="f"/>
                </v:shape>
              </w:pict>
            </w:r>
          </w:p>
        </w:tc>
      </w:tr>
      <w:tr w:rsidR="00514EE7" w:rsidRPr="00514EE7" w:rsidTr="00E8456A">
        <w:tc>
          <w:tcPr>
            <w:tcW w:w="9570" w:type="dxa"/>
            <w:gridSpan w:val="7"/>
            <w:shd w:val="clear" w:color="auto" w:fill="auto"/>
          </w:tcPr>
          <w:p w:rsidR="00514EE7" w:rsidRPr="00514EE7" w:rsidRDefault="00514EE7" w:rsidP="00E845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514EE7" w:rsidRPr="00514EE7" w:rsidRDefault="00514EE7" w:rsidP="00DE1C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14EE7">
              <w:rPr>
                <w:rFonts w:ascii="Times New Roman" w:eastAsia="Calibri" w:hAnsi="Times New Roman" w:cs="Times New Roman"/>
                <w:lang w:eastAsia="en-US"/>
              </w:rPr>
              <w:t xml:space="preserve">Направление в порядке межведомственного информационного взаимодействия запросов </w:t>
            </w:r>
            <w:r w:rsidRPr="00514EE7">
              <w:rPr>
                <w:rFonts w:ascii="Times New Roman" w:eastAsia="Calibri" w:hAnsi="Times New Roman" w:cs="Times New Roman"/>
              </w:rPr>
              <w:t>на предоставление документов, необходимых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</w:t>
            </w:r>
          </w:p>
        </w:tc>
      </w:tr>
      <w:tr w:rsidR="00514EE7" w:rsidRPr="00514EE7" w:rsidTr="00E8456A">
        <w:tc>
          <w:tcPr>
            <w:tcW w:w="9570" w:type="dxa"/>
            <w:gridSpan w:val="7"/>
            <w:tcBorders>
              <w:left w:val="nil"/>
              <w:right w:val="nil"/>
            </w:tcBorders>
            <w:shd w:val="clear" w:color="auto" w:fill="auto"/>
          </w:tcPr>
          <w:p w:rsidR="00514EE7" w:rsidRPr="00514EE7" w:rsidRDefault="00991C5D" w:rsidP="00DE1C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pict>
                <v:shape id="Прямая со стрелкой 10" o:spid="_x0000_s1045" type="#_x0000_t32" style="position:absolute;left:0;text-align:left;margin-left:234.45pt;margin-top:.55pt;width:0;height:30pt;z-index:251667456;visibility:visible;mso-wrap-distance-left:3.17497mm;mso-wrap-distance-right:3.17497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" strokecolor="#4a7ebb">
                  <v:stroke endarrow="open"/>
                  <o:lock v:ext="edit" shapetype="f"/>
                </v:shape>
              </w:pict>
            </w:r>
          </w:p>
        </w:tc>
      </w:tr>
      <w:tr w:rsidR="00514EE7" w:rsidRPr="00514EE7" w:rsidTr="00E8456A">
        <w:tc>
          <w:tcPr>
            <w:tcW w:w="9570" w:type="dxa"/>
            <w:gridSpan w:val="7"/>
            <w:shd w:val="clear" w:color="auto" w:fill="auto"/>
          </w:tcPr>
          <w:p w:rsidR="00514EE7" w:rsidRPr="00514EE7" w:rsidRDefault="00514EE7" w:rsidP="00E845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514EE7" w:rsidRPr="00514EE7" w:rsidRDefault="00514EE7" w:rsidP="00E8456A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</w:rPr>
            </w:pPr>
            <w:r w:rsidRPr="00514EE7">
              <w:rPr>
                <w:rFonts w:ascii="Times New Roman" w:eastAsia="Calibri" w:hAnsi="Times New Roman" w:cs="Times New Roman"/>
              </w:rPr>
              <w:t>Рассмотрение документов, представленных заявителем и ответов на запросы,</w:t>
            </w:r>
          </w:p>
          <w:p w:rsidR="00514EE7" w:rsidRPr="00514EE7" w:rsidRDefault="00514EE7" w:rsidP="00DE1CE0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gramStart"/>
            <w:r w:rsidRPr="00514EE7">
              <w:rPr>
                <w:rFonts w:ascii="Times New Roman" w:eastAsia="Calibri" w:hAnsi="Times New Roman" w:cs="Times New Roman"/>
              </w:rPr>
              <w:t>полученные в результате межведомственного</w:t>
            </w:r>
            <w:r w:rsidRPr="00514EE7">
              <w:rPr>
                <w:rFonts w:ascii="Times New Roman" w:hAnsi="Times New Roman" w:cs="Times New Roman"/>
              </w:rPr>
              <w:t xml:space="preserve"> информационного</w:t>
            </w:r>
            <w:r w:rsidRPr="00514EE7">
              <w:rPr>
                <w:rFonts w:ascii="Times New Roman" w:eastAsia="Calibri" w:hAnsi="Times New Roman" w:cs="Times New Roman"/>
              </w:rPr>
              <w:t xml:space="preserve"> взаимодействия</w:t>
            </w:r>
            <w:proofErr w:type="gramEnd"/>
          </w:p>
        </w:tc>
      </w:tr>
      <w:tr w:rsidR="00514EE7" w:rsidRPr="00514EE7" w:rsidTr="00E8456A">
        <w:tc>
          <w:tcPr>
            <w:tcW w:w="9570" w:type="dxa"/>
            <w:gridSpan w:val="7"/>
            <w:tcBorders>
              <w:left w:val="nil"/>
              <w:bottom w:val="nil"/>
              <w:right w:val="nil"/>
            </w:tcBorders>
            <w:shd w:val="clear" w:color="auto" w:fill="auto"/>
          </w:tcPr>
          <w:p w:rsidR="00514EE7" w:rsidRPr="00514EE7" w:rsidRDefault="00991C5D" w:rsidP="00DE1C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pict>
                <v:shape id="Прямая со стрелкой 12" o:spid="_x0000_s1047" type="#_x0000_t32" style="position:absolute;left:0;text-align:left;margin-left:351.45pt;margin-top:-.3pt;width:.75pt;height:31.5pt;z-index:2516695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" strokecolor="#4a7ebb">
                  <v:stroke endarrow="open"/>
                  <o:lock v:ext="edit" shapetype="f"/>
                </v:shape>
              </w:pict>
            </w:r>
            <w:r>
              <w:rPr>
                <w:rFonts w:ascii="Times New Roman" w:eastAsia="Calibri" w:hAnsi="Times New Roman" w:cs="Times New Roman"/>
                <w:noProof/>
              </w:rPr>
              <w:pict>
                <v:shape id="Прямая со стрелкой 11" o:spid="_x0000_s1046" type="#_x0000_t32" style="position:absolute;left:0;text-align:left;margin-left:109.95pt;margin-top:-.3pt;width:0;height:31.5pt;z-index:251668480;visibility:visible;mso-wrap-distance-left:3.17497mm;mso-wrap-distance-right:3.17497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" strokecolor="#4a7ebb">
                  <v:stroke endarrow="open"/>
                  <o:lock v:ext="edit" shapetype="f"/>
                </v:shape>
              </w:pict>
            </w:r>
          </w:p>
        </w:tc>
      </w:tr>
      <w:tr w:rsidR="00514EE7" w:rsidRPr="00514EE7" w:rsidTr="00E8456A">
        <w:tc>
          <w:tcPr>
            <w:tcW w:w="4502" w:type="dxa"/>
            <w:gridSpan w:val="3"/>
            <w:shd w:val="clear" w:color="auto" w:fill="auto"/>
          </w:tcPr>
          <w:p w:rsidR="00514EE7" w:rsidRPr="00514EE7" w:rsidRDefault="00514EE7" w:rsidP="00E845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14EE7">
              <w:rPr>
                <w:rFonts w:ascii="Times New Roman" w:eastAsia="Calibri" w:hAnsi="Times New Roman" w:cs="Times New Roman"/>
                <w:lang w:eastAsia="en-US"/>
              </w:rPr>
              <w:t>Принятие решения о предоставлении муниципальной услуги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514EE7" w:rsidRPr="00514EE7" w:rsidRDefault="00514EE7" w:rsidP="00E845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4360" w:type="dxa"/>
            <w:gridSpan w:val="3"/>
            <w:shd w:val="clear" w:color="auto" w:fill="auto"/>
          </w:tcPr>
          <w:p w:rsidR="00514EE7" w:rsidRPr="00514EE7" w:rsidRDefault="00514EE7" w:rsidP="00E845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14EE7">
              <w:rPr>
                <w:rFonts w:ascii="Times New Roman" w:eastAsia="Calibri" w:hAnsi="Times New Roman" w:cs="Times New Roman"/>
                <w:lang w:eastAsia="en-US"/>
              </w:rPr>
              <w:t>Принятие решение об отказе в предоставлении муниципальной услуги</w:t>
            </w:r>
          </w:p>
        </w:tc>
      </w:tr>
      <w:tr w:rsidR="00514EE7" w:rsidRPr="00514EE7" w:rsidTr="00E8456A">
        <w:tc>
          <w:tcPr>
            <w:tcW w:w="9570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</w:tcPr>
          <w:p w:rsidR="00514EE7" w:rsidRPr="00514EE7" w:rsidRDefault="00991C5D" w:rsidP="00DE1C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noProof/>
              </w:rPr>
              <w:pict>
                <v:shape id="Прямая со стрелкой 14" o:spid="_x0000_s1049" type="#_x0000_t32" style="position:absolute;left:0;text-align:left;margin-left:351.45pt;margin-top:.6pt;width:.75pt;height:30.75pt;z-index:2516715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" strokecolor="#4a7ebb">
                  <v:stroke endarrow="open"/>
                  <o:lock v:ext="edit" shapetype="f"/>
                </v:shape>
              </w:pict>
            </w:r>
            <w:r>
              <w:rPr>
                <w:rFonts w:ascii="Times New Roman" w:eastAsia="Calibri" w:hAnsi="Times New Roman" w:cs="Times New Roman"/>
                <w:noProof/>
              </w:rPr>
              <w:pict>
                <v:shape id="Прямая со стрелкой 13" o:spid="_x0000_s1048" type="#_x0000_t32" style="position:absolute;left:0;text-align:left;margin-left:109.95pt;margin-top:.6pt;width:0;height:30.75pt;z-index:251670528;visibility:visible;mso-wrap-distance-left:3.17497mm;mso-wrap-distance-right:3.17497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" strokecolor="#4a7ebb">
                  <v:stroke endarrow="open"/>
                  <o:lock v:ext="edit" shapetype="f"/>
                </v:shape>
              </w:pict>
            </w:r>
          </w:p>
        </w:tc>
      </w:tr>
      <w:tr w:rsidR="00514EE7" w:rsidRPr="00514EE7" w:rsidTr="00E8456A">
        <w:tc>
          <w:tcPr>
            <w:tcW w:w="9570" w:type="dxa"/>
            <w:gridSpan w:val="7"/>
            <w:shd w:val="clear" w:color="auto" w:fill="auto"/>
          </w:tcPr>
          <w:p w:rsidR="00514EE7" w:rsidRPr="00514EE7" w:rsidRDefault="00514EE7" w:rsidP="00E8456A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514EE7" w:rsidRPr="00514EE7" w:rsidRDefault="00514EE7" w:rsidP="00E8456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514EE7">
              <w:rPr>
                <w:rFonts w:ascii="Times New Roman" w:eastAsiaTheme="minorHAnsi" w:hAnsi="Times New Roman" w:cs="Times New Roman"/>
                <w:lang w:eastAsia="en-US"/>
              </w:rPr>
              <w:t>Уведомление заявителя о принятом решении и выдача разрешения на условно разрешенный вид использования земельного участка или объекта капитального строительства (мотивированного отказа в выдаче разрешения на условно разрешенный вид использования земельного участка или объекта капитального строительства)</w:t>
            </w:r>
          </w:p>
          <w:p w:rsidR="00514EE7" w:rsidRPr="00514EE7" w:rsidRDefault="00514EE7" w:rsidP="00E845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</w:tbl>
    <w:p w:rsidR="00514EE7" w:rsidRPr="00514EE7" w:rsidRDefault="00514EE7" w:rsidP="00514EE7">
      <w:pPr>
        <w:widowControl w:val="0"/>
        <w:suppressAutoHyphens/>
        <w:autoSpaceDE w:val="0"/>
        <w:ind w:firstLine="720"/>
        <w:jc w:val="both"/>
        <w:rPr>
          <w:rFonts w:ascii="Times New Roman" w:hAnsi="Times New Roman" w:cs="Times New Roman"/>
          <w:lang w:eastAsia="ar-SA"/>
        </w:rPr>
      </w:pPr>
    </w:p>
    <w:p w:rsidR="00514EE7" w:rsidRPr="00514EE7" w:rsidRDefault="00514EE7" w:rsidP="00514EE7">
      <w:pPr>
        <w:widowControl w:val="0"/>
        <w:suppressAutoHyphens/>
        <w:autoSpaceDE w:val="0"/>
        <w:ind w:firstLine="720"/>
        <w:jc w:val="both"/>
        <w:rPr>
          <w:rFonts w:ascii="Times New Roman" w:hAnsi="Times New Roman" w:cs="Times New Roman"/>
          <w:lang w:eastAsia="ar-SA"/>
        </w:rPr>
      </w:pPr>
    </w:p>
    <w:p w:rsidR="00A24D00" w:rsidRPr="00514EE7" w:rsidRDefault="00A24D00" w:rsidP="00514EE7">
      <w:pPr>
        <w:ind w:left="7371" w:hanging="1417"/>
        <w:rPr>
          <w:rFonts w:ascii="Times New Roman" w:hAnsi="Times New Roman" w:cs="Times New Roman"/>
          <w:sz w:val="28"/>
          <w:szCs w:val="28"/>
        </w:rPr>
      </w:pPr>
    </w:p>
    <w:sectPr w:rsidR="00A24D00" w:rsidRPr="00514EE7" w:rsidSect="00514EE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839DB"/>
    <w:multiLevelType w:val="hybridMultilevel"/>
    <w:tmpl w:val="75EECDC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7B5F0B"/>
    <w:multiLevelType w:val="multilevel"/>
    <w:tmpl w:val="CC4E83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2F41F8C"/>
    <w:multiLevelType w:val="hybridMultilevel"/>
    <w:tmpl w:val="D534B4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62617DA2"/>
    <w:multiLevelType w:val="hybridMultilevel"/>
    <w:tmpl w:val="49BC40DE"/>
    <w:lvl w:ilvl="0" w:tplc="807213FE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86E5328"/>
    <w:multiLevelType w:val="multilevel"/>
    <w:tmpl w:val="D25478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10BB"/>
    <w:rsid w:val="003E70FA"/>
    <w:rsid w:val="00484F53"/>
    <w:rsid w:val="00514EE7"/>
    <w:rsid w:val="005910BB"/>
    <w:rsid w:val="006661D5"/>
    <w:rsid w:val="00991C5D"/>
    <w:rsid w:val="00A24D00"/>
    <w:rsid w:val="00D16224"/>
    <w:rsid w:val="00DE1CE0"/>
    <w:rsid w:val="00FD4E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3" type="connector" idref="#Прямая со стрелкой 4"/>
        <o:r id="V:Rule14" type="connector" idref="#Прямая со стрелкой 10"/>
        <o:r id="V:Rule15" type="connector" idref="#Прямая со стрелкой 9"/>
        <o:r id="V:Rule16" type="connector" idref="#Прямая со стрелкой 7"/>
        <o:r id="V:Rule17" type="connector" idref="#Прямая со стрелкой 2"/>
        <o:r id="V:Rule18" type="connector" idref="#Прямая со стрелкой 6"/>
        <o:r id="V:Rule19" type="connector" idref="#Прямая со стрелкой 12"/>
        <o:r id="V:Rule20" type="connector" idref="#Прямая со стрелкой 13"/>
        <o:r id="V:Rule21" type="connector" idref="#Прямая со стрелкой 11"/>
        <o:r id="V:Rule22" type="connector" idref="#Прямая со стрелкой 8"/>
        <o:r id="V:Rule23" type="connector" idref="#Прямая со стрелкой 3"/>
        <o:r id="V:Rule24" type="connector" idref="#Прямая со стрелкой 14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0BB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24D0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4D0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 Spacing"/>
    <w:uiPriority w:val="1"/>
    <w:qFormat/>
    <w:rsid w:val="005910BB"/>
    <w:pPr>
      <w:spacing w:after="0" w:line="240" w:lineRule="auto"/>
    </w:pPr>
    <w:rPr>
      <w:rFonts w:eastAsiaTheme="minorEastAsia"/>
      <w:lang w:eastAsia="ru-RU"/>
    </w:rPr>
  </w:style>
  <w:style w:type="paragraph" w:customStyle="1" w:styleId="ConsPlusTitle">
    <w:name w:val="ConsPlusTitle"/>
    <w:rsid w:val="005910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next w:val="a"/>
    <w:rsid w:val="00A24D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color w:val="000000" w:themeColor="text1"/>
      <w:sz w:val="24"/>
      <w:szCs w:val="20"/>
      <w:lang w:eastAsia="ru-RU"/>
    </w:rPr>
  </w:style>
  <w:style w:type="paragraph" w:customStyle="1" w:styleId="ConsPlusNonformat">
    <w:name w:val="ConsPlusNonformat"/>
    <w:link w:val="ConsPlusNonformat0"/>
    <w:uiPriority w:val="99"/>
    <w:rsid w:val="00A24D0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color w:val="000000" w:themeColor="text1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A24D00"/>
    <w:rPr>
      <w:rFonts w:ascii="Courier New" w:eastAsia="Times New Roman" w:hAnsi="Courier New" w:cs="Courier New"/>
      <w:color w:val="000000" w:themeColor="text1"/>
      <w:sz w:val="20"/>
      <w:szCs w:val="20"/>
      <w:lang w:eastAsia="ru-RU"/>
    </w:rPr>
  </w:style>
  <w:style w:type="paragraph" w:styleId="a4">
    <w:name w:val="Title"/>
    <w:basedOn w:val="a"/>
    <w:link w:val="a5"/>
    <w:qFormat/>
    <w:rsid w:val="00A24D00"/>
    <w:pPr>
      <w:spacing w:after="0" w:line="240" w:lineRule="auto"/>
      <w:jc w:val="center"/>
    </w:pPr>
    <w:rPr>
      <w:rFonts w:ascii="Times New Roman" w:eastAsia="Times New Roman" w:hAnsi="Times New Roman" w:cs="Times New Roman"/>
      <w:color w:val="000000" w:themeColor="text1"/>
      <w:sz w:val="28"/>
      <w:szCs w:val="24"/>
    </w:rPr>
  </w:style>
  <w:style w:type="character" w:customStyle="1" w:styleId="a5">
    <w:name w:val="Название Знак"/>
    <w:basedOn w:val="a0"/>
    <w:link w:val="a4"/>
    <w:rsid w:val="00A24D00"/>
    <w:rPr>
      <w:rFonts w:ascii="Times New Roman" w:eastAsia="Times New Roman" w:hAnsi="Times New Roman" w:cs="Times New Roman"/>
      <w:color w:val="000000" w:themeColor="text1"/>
      <w:sz w:val="28"/>
      <w:szCs w:val="24"/>
      <w:lang w:eastAsia="ru-RU"/>
    </w:rPr>
  </w:style>
  <w:style w:type="character" w:customStyle="1" w:styleId="a6">
    <w:name w:val="Текст сноски Знак"/>
    <w:basedOn w:val="a0"/>
    <w:link w:val="a7"/>
    <w:semiHidden/>
    <w:rsid w:val="00A24D00"/>
    <w:rPr>
      <w:rFonts w:ascii="Times New Roman" w:eastAsia="Times New Roman" w:hAnsi="Times New Roman" w:cs="Times New Roman"/>
      <w:color w:val="000000" w:themeColor="text1"/>
      <w:sz w:val="20"/>
      <w:szCs w:val="20"/>
      <w:lang w:eastAsia="ru-RU"/>
    </w:rPr>
  </w:style>
  <w:style w:type="paragraph" w:styleId="a7">
    <w:name w:val="footnote text"/>
    <w:basedOn w:val="a"/>
    <w:link w:val="a6"/>
    <w:semiHidden/>
    <w:rsid w:val="00A24D00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0"/>
      <w:szCs w:val="20"/>
    </w:rPr>
  </w:style>
  <w:style w:type="character" w:customStyle="1" w:styleId="a8">
    <w:name w:val="Текст выноски Знак"/>
    <w:basedOn w:val="a0"/>
    <w:link w:val="a9"/>
    <w:uiPriority w:val="99"/>
    <w:semiHidden/>
    <w:rsid w:val="00A24D0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alloon Text"/>
    <w:basedOn w:val="a"/>
    <w:link w:val="a8"/>
    <w:uiPriority w:val="99"/>
    <w:semiHidden/>
    <w:unhideWhenUsed/>
    <w:rsid w:val="00A24D0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11">
    <w:name w:val="Текст выноски Знак1"/>
    <w:basedOn w:val="a0"/>
    <w:link w:val="a9"/>
    <w:uiPriority w:val="99"/>
    <w:semiHidden/>
    <w:rsid w:val="00A24D00"/>
    <w:rPr>
      <w:rFonts w:ascii="Tahoma" w:eastAsiaTheme="minorEastAsia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A24D00"/>
    <w:rPr>
      <w:color w:val="0000FF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A24D0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A24D00"/>
    <w:rPr>
      <w:rFonts w:ascii="Times New Roman" w:eastAsia="Times New Roman" w:hAnsi="Times New Roman" w:cs="Times New Roman"/>
      <w:color w:val="000000" w:themeColor="text1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A24D0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4"/>
      <w:szCs w:val="24"/>
    </w:rPr>
  </w:style>
  <w:style w:type="character" w:customStyle="1" w:styleId="ae">
    <w:name w:val="Нижний колонтитул Знак"/>
    <w:basedOn w:val="a0"/>
    <w:link w:val="ad"/>
    <w:uiPriority w:val="99"/>
    <w:rsid w:val="00A24D00"/>
    <w:rPr>
      <w:rFonts w:ascii="Times New Roman" w:eastAsia="Times New Roman" w:hAnsi="Times New Roman" w:cs="Times New Roman"/>
      <w:color w:val="000000" w:themeColor="text1"/>
      <w:sz w:val="24"/>
      <w:szCs w:val="24"/>
      <w:lang w:eastAsia="ru-RU"/>
    </w:rPr>
  </w:style>
  <w:style w:type="character" w:styleId="af">
    <w:name w:val="page number"/>
    <w:basedOn w:val="a0"/>
    <w:rsid w:val="00A24D00"/>
  </w:style>
  <w:style w:type="paragraph" w:styleId="af0">
    <w:name w:val="List Paragraph"/>
    <w:basedOn w:val="a"/>
    <w:uiPriority w:val="34"/>
    <w:qFormat/>
    <w:rsid w:val="00A24D0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0" w:themeColor="text1"/>
      <w:sz w:val="24"/>
      <w:szCs w:val="24"/>
    </w:rPr>
  </w:style>
  <w:style w:type="character" w:customStyle="1" w:styleId="af1">
    <w:name w:val="Текст примечания Знак"/>
    <w:basedOn w:val="a0"/>
    <w:link w:val="af2"/>
    <w:uiPriority w:val="99"/>
    <w:semiHidden/>
    <w:rsid w:val="00A24D00"/>
    <w:rPr>
      <w:rFonts w:ascii="Times New Roman" w:eastAsia="Times New Roman" w:hAnsi="Times New Roman" w:cs="Times New Roman"/>
      <w:color w:val="000000" w:themeColor="text1"/>
      <w:sz w:val="20"/>
      <w:szCs w:val="20"/>
      <w:lang w:eastAsia="ru-RU"/>
    </w:rPr>
  </w:style>
  <w:style w:type="paragraph" w:styleId="af2">
    <w:name w:val="annotation text"/>
    <w:basedOn w:val="a"/>
    <w:link w:val="af1"/>
    <w:uiPriority w:val="99"/>
    <w:semiHidden/>
    <w:unhideWhenUsed/>
    <w:rsid w:val="00A24D00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0"/>
      <w:szCs w:val="20"/>
    </w:rPr>
  </w:style>
  <w:style w:type="character" w:customStyle="1" w:styleId="af3">
    <w:name w:val="Тема примечания Знак"/>
    <w:basedOn w:val="af1"/>
    <w:link w:val="af4"/>
    <w:uiPriority w:val="99"/>
    <w:semiHidden/>
    <w:rsid w:val="00A24D00"/>
    <w:rPr>
      <w:b/>
      <w:bCs/>
    </w:rPr>
  </w:style>
  <w:style w:type="paragraph" w:styleId="af4">
    <w:name w:val="annotation subject"/>
    <w:basedOn w:val="af2"/>
    <w:next w:val="af2"/>
    <w:link w:val="af3"/>
    <w:uiPriority w:val="99"/>
    <w:semiHidden/>
    <w:unhideWhenUsed/>
    <w:rsid w:val="00A24D00"/>
    <w:rPr>
      <w:b/>
      <w:bCs/>
    </w:rPr>
  </w:style>
  <w:style w:type="character" w:customStyle="1" w:styleId="af5">
    <w:name w:val="Текст концевой сноски Знак"/>
    <w:basedOn w:val="a0"/>
    <w:link w:val="af6"/>
    <w:uiPriority w:val="99"/>
    <w:semiHidden/>
    <w:rsid w:val="00A24D00"/>
    <w:rPr>
      <w:rFonts w:ascii="Times New Roman" w:eastAsia="Times New Roman" w:hAnsi="Times New Roman" w:cs="Times New Roman"/>
      <w:color w:val="000000" w:themeColor="text1"/>
      <w:sz w:val="20"/>
      <w:szCs w:val="20"/>
      <w:lang w:eastAsia="ru-RU"/>
    </w:rPr>
  </w:style>
  <w:style w:type="paragraph" w:styleId="af6">
    <w:name w:val="endnote text"/>
    <w:basedOn w:val="a"/>
    <w:link w:val="af5"/>
    <w:uiPriority w:val="99"/>
    <w:semiHidden/>
    <w:unhideWhenUsed/>
    <w:rsid w:val="00A24D00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0"/>
      <w:szCs w:val="20"/>
    </w:rPr>
  </w:style>
  <w:style w:type="table" w:styleId="af7">
    <w:name w:val="Table Grid"/>
    <w:basedOn w:val="a1"/>
    <w:uiPriority w:val="59"/>
    <w:rsid w:val="00514EE7"/>
    <w:pPr>
      <w:spacing w:after="0" w:line="240" w:lineRule="auto"/>
    </w:pPr>
    <w:rPr>
      <w:rFonts w:ascii="Times New Roman" w:hAnsi="Times New Roman" w:cs="Times New Roman"/>
      <w:color w:val="000000" w:themeColor="text1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annotation reference"/>
    <w:basedOn w:val="a0"/>
    <w:uiPriority w:val="99"/>
    <w:semiHidden/>
    <w:unhideWhenUsed/>
    <w:rsid w:val="00514EE7"/>
    <w:rPr>
      <w:sz w:val="16"/>
      <w:szCs w:val="16"/>
    </w:rPr>
  </w:style>
  <w:style w:type="character" w:styleId="af9">
    <w:name w:val="endnote reference"/>
    <w:basedOn w:val="a0"/>
    <w:uiPriority w:val="99"/>
    <w:semiHidden/>
    <w:unhideWhenUsed/>
    <w:rsid w:val="00514EE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13" Type="http://schemas.openxmlformats.org/officeDocument/2006/relationships/hyperlink" Target="mailto:461180@list.ru" TargetMode="External"/><Relationship Id="rId18" Type="http://schemas.openxmlformats.org/officeDocument/2006/relationships/hyperlink" Target="http://www.gosuslugi.ru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6D7BA3A833767AD1434F0C52DE2ABEB80F568C5722D49381984B705921U2AFF" TargetMode="External"/><Relationship Id="rId12" Type="http://schemas.openxmlformats.org/officeDocument/2006/relationships/hyperlink" Target="consultantplus://offline/ref=4FFAA783A29AD254E9238F58DCA78A0D2B112C661943525F4DB814B32597AACCBA536FB841B59BB5S1CBG" TargetMode="External"/><Relationship Id="rId17" Type="http://schemas.openxmlformats.org/officeDocument/2006/relationships/hyperlink" Target="http://www.gosuslugi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gosuslugi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77B92D7EB644C0EF50069E9C003D09319B8B3CDF3188B82B698606B546p16BE" TargetMode="External"/><Relationship Id="rId11" Type="http://schemas.openxmlformats.org/officeDocument/2006/relationships/hyperlink" Target="consultantplus://offline/ref=4EE9D7DBA3852382E6B7FA83BF18DF72FD6963E1F8A7C296E152B63705o6g5J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osuslugi.ru" TargetMode="External"/><Relationship Id="rId10" Type="http://schemas.openxmlformats.org/officeDocument/2006/relationships/hyperlink" Target="consultantplus://offline/ref=F11CA0BEDC9F8681F975D643EF54E79A8AFE031A971C62AC654EFA13827D15FBB66816CF58F2F451C5CA2Bs2j7E" TargetMode="External"/><Relationship Id="rId19" Type="http://schemas.openxmlformats.org/officeDocument/2006/relationships/hyperlink" Target="http://www.gosuslugi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BE9DC809E806B967617B571FA1833CE335099EEFD14C1B7EEC590A1314F2946F7AA57CBAD20AE4E9232D6J5R6E" TargetMode="External"/><Relationship Id="rId14" Type="http://schemas.openxmlformats.org/officeDocument/2006/relationships/hyperlink" Target="consultantplus://offline/ref=A6E536BE3EC625B27793B34BFC6BAC813C152DE6299322C1B78EEB17A48CCF8480BE035FB5FBT0b7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B3B950-0BE0-427A-A020-2F6A1B584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9190</Words>
  <Characters>52383</Characters>
  <Application>Microsoft Office Word</Application>
  <DocSecurity>0</DocSecurity>
  <Lines>436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2018-01-30T04:43:00Z</dcterms:created>
  <dcterms:modified xsi:type="dcterms:W3CDTF">2018-02-01T04:52:00Z</dcterms:modified>
</cp:coreProperties>
</file>